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43A29" w14:textId="77777777" w:rsidR="00052BD3" w:rsidRDefault="0085130D" w:rsidP="00052BD3">
      <w:pPr>
        <w:framePr w:w="3806" w:hSpace="141" w:wrap="around" w:vAnchor="text" w:hAnchor="page" w:x="6961" w:y="92"/>
        <w:jc w:val="left"/>
        <w:rPr>
          <w:rFonts w:ascii="Arial" w:hAnsi="Arial" w:cs="Arial"/>
          <w:b/>
          <w:bCs/>
        </w:rPr>
      </w:pPr>
      <w:r w:rsidRPr="00B05EA8">
        <w:rPr>
          <w:rFonts w:ascii="Arial" w:hAnsi="Arial" w:cs="Arial"/>
          <w:bCs/>
          <w:sz w:val="22"/>
          <w:szCs w:val="22"/>
        </w:rPr>
        <w:t xml:space="preserve">  </w:t>
      </w:r>
      <w:r w:rsidR="008A76C0" w:rsidRPr="00B05EA8">
        <w:rPr>
          <w:rFonts w:ascii="Arial" w:hAnsi="Arial" w:cs="Arial"/>
          <w:bCs/>
          <w:sz w:val="22"/>
          <w:szCs w:val="22"/>
        </w:rPr>
        <w:t xml:space="preserve"> </w:t>
      </w:r>
      <w:r w:rsidR="00052BD3" w:rsidRPr="007C2B80">
        <w:rPr>
          <w:rFonts w:ascii="Arial" w:hAnsi="Arial" w:cs="Arial"/>
          <w:b/>
          <w:bCs/>
        </w:rPr>
        <w:t>All’Agenzia del Demanio</w:t>
      </w:r>
      <w:r w:rsidR="00052BD3" w:rsidRPr="00D7192C">
        <w:rPr>
          <w:rFonts w:ascii="Arial" w:hAnsi="Arial" w:cs="Arial"/>
          <w:b/>
          <w:bCs/>
        </w:rPr>
        <w:t xml:space="preserve"> </w:t>
      </w:r>
    </w:p>
    <w:p w14:paraId="0237E4AE" w14:textId="1C4849DA" w:rsidR="00052BD3" w:rsidRDefault="00145D87" w:rsidP="00052BD3">
      <w:pPr>
        <w:ind w:left="6372" w:hanging="560"/>
        <w:jc w:val="left"/>
        <w:rPr>
          <w:rFonts w:ascii="Arial" w:hAnsi="Arial" w:cs="Arial"/>
          <w:b/>
          <w:bCs/>
        </w:rPr>
      </w:pPr>
      <w:ins w:id="0" w:author="PESARINI MARCO" w:date="2024-09-16T10:26:00Z" w16du:dateUtc="2024-09-16T08:26:00Z">
        <w:r>
          <w:rPr>
            <w:rFonts w:ascii="Arial" w:hAnsi="Arial" w:cs="Arial"/>
            <w:b/>
            <w:bCs/>
          </w:rPr>
          <w:t>Direzione Regionale Marche</w:t>
        </w:r>
      </w:ins>
    </w:p>
    <w:p w14:paraId="354C9A03" w14:textId="77777777" w:rsidR="00052BD3" w:rsidRDefault="003A11D5" w:rsidP="00052BD3">
      <w:pPr>
        <w:ind w:left="6372" w:hanging="560"/>
        <w:jc w:val="left"/>
        <w:rPr>
          <w:rFonts w:ascii="Arial" w:hAnsi="Arial" w:cs="Arial"/>
          <w:b/>
          <w:bCs/>
        </w:rPr>
      </w:pPr>
      <w:r w:rsidRPr="003E016D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28EAA" wp14:editId="5537DC09">
                <wp:simplePos x="0" y="0"/>
                <wp:positionH relativeFrom="column">
                  <wp:posOffset>43180</wp:posOffset>
                </wp:positionH>
                <wp:positionV relativeFrom="paragraph">
                  <wp:posOffset>104775</wp:posOffset>
                </wp:positionV>
                <wp:extent cx="1065530" cy="1008380"/>
                <wp:effectExtent l="0" t="0" r="20320" b="2032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553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77FAA" w14:textId="77777777" w:rsidR="003A11D5" w:rsidRPr="004A6A91" w:rsidRDefault="003A11D5" w:rsidP="003A11D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A6A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Marca da bollo </w:t>
                            </w:r>
                          </w:p>
                          <w:p w14:paraId="3E3984C2" w14:textId="77777777" w:rsidR="003A11D5" w:rsidRPr="00CA36A8" w:rsidRDefault="003A11D5" w:rsidP="003A11D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A6A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 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28EAA" id="Rectangle 4" o:spid="_x0000_s1026" style="position:absolute;left:0;text-align:left;margin-left:3.4pt;margin-top:8.25pt;width:83.9pt;height:7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">
                <v:textbox>
                  <w:txbxContent>
                    <w:p w14:paraId="59877FAA" w14:textId="77777777" w:rsidR="003A11D5" w:rsidRPr="004A6A91" w:rsidRDefault="003A11D5" w:rsidP="003A11D5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A6A9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Marca da bollo </w:t>
                      </w:r>
                    </w:p>
                    <w:p w14:paraId="3E3984C2" w14:textId="77777777" w:rsidR="003A11D5" w:rsidRPr="00CA36A8" w:rsidRDefault="003A11D5" w:rsidP="003A11D5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A6A91">
                        <w:rPr>
                          <w:rFonts w:ascii="Arial" w:hAnsi="Arial" w:cs="Arial"/>
                          <w:sz w:val="22"/>
                          <w:szCs w:val="22"/>
                        </w:rPr>
                        <w:t>da € 16,00</w:t>
                      </w:r>
                    </w:p>
                  </w:txbxContent>
                </v:textbox>
              </v:rect>
            </w:pict>
          </mc:Fallback>
        </mc:AlternateContent>
      </w:r>
    </w:p>
    <w:p w14:paraId="56BD44C6" w14:textId="737FE9F1" w:rsidR="0085130D" w:rsidRPr="00C35231" w:rsidRDefault="006305ED" w:rsidP="00052BD3">
      <w:pPr>
        <w:ind w:left="6372" w:hanging="560"/>
        <w:jc w:val="left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</w:t>
      </w:r>
      <w:del w:id="1" w:author="PESARINI MARCO" w:date="2024-09-16T10:26:00Z" w16du:dateUtc="2024-09-16T08:26:00Z">
        <w:r w:rsidR="00052BD3" w:rsidDel="00145D87">
          <w:rPr>
            <w:rFonts w:ascii="Arial" w:hAnsi="Arial" w:cs="Arial"/>
            <w:b/>
            <w:bCs/>
          </w:rPr>
          <w:delText xml:space="preserve">Direzione Regionale </w:delText>
        </w:r>
      </w:del>
      <w:del w:id="2" w:author="PESARINI MARCO" w:date="2024-09-16T10:23:00Z" w16du:dateUtc="2024-09-16T08:23:00Z">
        <w:r w:rsidR="00052BD3" w:rsidDel="00145D87">
          <w:rPr>
            <w:rFonts w:ascii="Arial" w:hAnsi="Arial" w:cs="Arial"/>
            <w:b/>
            <w:bCs/>
          </w:rPr>
          <w:delText>XXX</w:delText>
        </w:r>
      </w:del>
    </w:p>
    <w:p w14:paraId="36044F0D" w14:textId="77777777" w:rsidR="0085130D" w:rsidRDefault="0085130D" w:rsidP="003A11D5">
      <w:pPr>
        <w:jc w:val="left"/>
        <w:rPr>
          <w:rFonts w:ascii="Arial" w:hAnsi="Arial" w:cs="Arial"/>
          <w:b/>
          <w:bCs/>
        </w:rPr>
      </w:pPr>
    </w:p>
    <w:p w14:paraId="5E596782" w14:textId="77777777" w:rsidR="003A11D5" w:rsidRPr="00C35231" w:rsidRDefault="003A11D5" w:rsidP="003A11D5">
      <w:pPr>
        <w:jc w:val="left"/>
        <w:rPr>
          <w:rFonts w:ascii="Arial" w:hAnsi="Arial" w:cs="Arial"/>
          <w:b/>
          <w:bCs/>
        </w:rPr>
      </w:pPr>
    </w:p>
    <w:p w14:paraId="26E4D280" w14:textId="77777777" w:rsidR="00042D14" w:rsidRPr="00C35231" w:rsidRDefault="00042D14" w:rsidP="008C686B">
      <w:pPr>
        <w:ind w:left="6521"/>
        <w:jc w:val="left"/>
        <w:rPr>
          <w:rFonts w:ascii="Arial" w:hAnsi="Arial" w:cs="Arial"/>
          <w:b/>
          <w:bCs/>
        </w:rPr>
      </w:pPr>
    </w:p>
    <w:p w14:paraId="336C3E09" w14:textId="77777777" w:rsidR="00B05EA8" w:rsidRPr="00C35231" w:rsidRDefault="00B05EA8" w:rsidP="00B05EA8">
      <w:pPr>
        <w:rPr>
          <w:rFonts w:ascii="Arial" w:hAnsi="Arial" w:cs="Arial"/>
          <w:b/>
          <w:bCs/>
        </w:rPr>
      </w:pPr>
    </w:p>
    <w:p w14:paraId="5A94A853" w14:textId="77777777" w:rsidR="003A11D5" w:rsidRDefault="003A11D5" w:rsidP="00B05EA8">
      <w:pPr>
        <w:rPr>
          <w:rFonts w:ascii="Arial" w:hAnsi="Arial" w:cs="Arial"/>
          <w:b/>
          <w:bCs/>
        </w:rPr>
      </w:pPr>
    </w:p>
    <w:p w14:paraId="140A55D1" w14:textId="77777777" w:rsidR="003A11D5" w:rsidRDefault="003A11D5" w:rsidP="00B05EA8">
      <w:pPr>
        <w:rPr>
          <w:rFonts w:ascii="Arial" w:hAnsi="Arial" w:cs="Arial"/>
          <w:b/>
          <w:bCs/>
        </w:rPr>
      </w:pPr>
    </w:p>
    <w:p w14:paraId="6B8AE859" w14:textId="217CD806" w:rsidR="001F0D92" w:rsidRDefault="00B05EA8" w:rsidP="00B05EA8">
      <w:pPr>
        <w:rPr>
          <w:rFonts w:ascii="Arial" w:hAnsi="Arial" w:cs="Arial"/>
        </w:rPr>
      </w:pPr>
      <w:r w:rsidRPr="00C35231">
        <w:rPr>
          <w:rFonts w:ascii="Arial" w:hAnsi="Arial" w:cs="Arial"/>
          <w:b/>
          <w:bCs/>
        </w:rPr>
        <w:t xml:space="preserve">OGGETTO: </w:t>
      </w:r>
      <w:r w:rsidR="007667A3" w:rsidRPr="00C35231">
        <w:rPr>
          <w:rFonts w:ascii="Arial" w:hAnsi="Arial" w:cs="Arial"/>
        </w:rPr>
        <w:t xml:space="preserve">procedura per la </w:t>
      </w:r>
      <w:r w:rsidR="007667A3" w:rsidRPr="00C35231">
        <w:rPr>
          <w:rFonts w:ascii="Arial" w:hAnsi="Arial" w:cs="Arial"/>
          <w:i/>
          <w:iCs/>
        </w:rPr>
        <w:t>gestione del s</w:t>
      </w:r>
      <w:r w:rsidR="007667A3" w:rsidRPr="00C35231">
        <w:rPr>
          <w:rFonts w:ascii="Arial" w:hAnsi="Arial" w:cs="Arial"/>
          <w:i/>
        </w:rPr>
        <w:t>ervizio, per ambiti territoriali provinciali, di prelievo, trasporto, messa in sicurezza, demolizione e radiazione dal Pubblico Registro Automobilistico (nel caso di veicoli registrati), dei veicoli che pervengono all’Agenzia del Demanio in quanto assoggettati alle procedure previste dal D.P.R. 13 feb</w:t>
      </w:r>
      <w:r w:rsidR="003E3090">
        <w:rPr>
          <w:rFonts w:ascii="Arial" w:hAnsi="Arial" w:cs="Arial"/>
          <w:i/>
        </w:rPr>
        <w:t xml:space="preserve">braio 2001, n. 189, </w:t>
      </w:r>
      <w:r w:rsidR="007667A3" w:rsidRPr="00C35231">
        <w:rPr>
          <w:rFonts w:ascii="Arial" w:hAnsi="Arial" w:cs="Arial"/>
          <w:i/>
        </w:rPr>
        <w:t>confiscati a seguito di violazioni alle norme del nuovo Codice della Strada (</w:t>
      </w:r>
      <w:proofErr w:type="spellStart"/>
      <w:r w:rsidR="007667A3" w:rsidRPr="00C35231">
        <w:rPr>
          <w:rFonts w:ascii="Arial" w:hAnsi="Arial" w:cs="Arial"/>
          <w:i/>
        </w:rPr>
        <w:t>D.Lgs.</w:t>
      </w:r>
      <w:proofErr w:type="spellEnd"/>
      <w:r w:rsidR="007667A3" w:rsidRPr="00C35231">
        <w:rPr>
          <w:rFonts w:ascii="Arial" w:hAnsi="Arial" w:cs="Arial"/>
          <w:i/>
        </w:rPr>
        <w:t xml:space="preserve"> n. 285/92)</w:t>
      </w:r>
      <w:r w:rsidR="003E3090">
        <w:rPr>
          <w:rFonts w:ascii="Arial" w:hAnsi="Arial" w:cs="Arial"/>
          <w:i/>
        </w:rPr>
        <w:t xml:space="preserve"> </w:t>
      </w:r>
      <w:r w:rsidR="001F0D92" w:rsidRPr="001F0D92">
        <w:rPr>
          <w:rFonts w:ascii="Arial" w:hAnsi="Arial" w:cs="Arial"/>
          <w:i/>
        </w:rPr>
        <w:t>e</w:t>
      </w:r>
      <w:r w:rsidR="003E3090" w:rsidRPr="001F0D92">
        <w:rPr>
          <w:rFonts w:ascii="Arial" w:hAnsi="Arial" w:cs="Arial"/>
          <w:i/>
        </w:rPr>
        <w:t xml:space="preserve"> devoluti allo Stato ex art. 586 c.c.</w:t>
      </w:r>
      <w:ins w:id="3" w:author="PESARINI MARCO" w:date="2024-09-16T10:27:00Z" w16du:dateUtc="2024-09-16T08:27:00Z">
        <w:r w:rsidR="00145D87">
          <w:rPr>
            <w:rFonts w:ascii="Arial" w:hAnsi="Arial" w:cs="Arial"/>
          </w:rPr>
          <w:t>.</w:t>
        </w:r>
      </w:ins>
      <w:del w:id="4" w:author="PESARINI MARCO" w:date="2024-09-16T10:27:00Z" w16du:dateUtc="2024-09-16T08:27:00Z">
        <w:r w:rsidR="003E3090" w:rsidRPr="001F0D92" w:rsidDel="00145D87">
          <w:rPr>
            <w:rFonts w:ascii="Arial" w:hAnsi="Arial" w:cs="Arial"/>
            <w:i/>
          </w:rPr>
          <w:delText>,</w:delText>
        </w:r>
        <w:r w:rsidR="007667A3" w:rsidRPr="001F0D92" w:rsidDel="00145D87">
          <w:rPr>
            <w:rFonts w:ascii="Arial" w:hAnsi="Arial" w:cs="Arial"/>
            <w:i/>
          </w:rPr>
          <w:delText xml:space="preserve"> </w:delText>
        </w:r>
        <w:r w:rsidR="001F0D92" w:rsidRPr="00C35231" w:rsidDel="00145D87">
          <w:rPr>
            <w:rFonts w:ascii="Arial" w:hAnsi="Arial" w:cs="Arial"/>
          </w:rPr>
          <w:delText>per il</w:delText>
        </w:r>
      </w:del>
      <w:del w:id="5" w:author="PESARINI MARCO" w:date="2024-09-16T10:24:00Z" w16du:dateUtc="2024-09-16T08:24:00Z">
        <w:r w:rsidR="001F0D92" w:rsidRPr="00C35231" w:rsidDel="00145D87">
          <w:rPr>
            <w:rFonts w:ascii="Arial" w:hAnsi="Arial" w:cs="Arial"/>
          </w:rPr>
          <w:delText xml:space="preserve">/i </w:delText>
        </w:r>
        <w:r w:rsidR="001F0D92" w:rsidRPr="004761BB" w:rsidDel="00145D87">
          <w:rPr>
            <w:rFonts w:ascii="Arial" w:hAnsi="Arial" w:cs="Arial"/>
            <w:highlight w:val="yellow"/>
          </w:rPr>
          <w:delText>lott</w:delText>
        </w:r>
        <w:r w:rsidR="001F0D92" w:rsidRPr="00C35231" w:rsidDel="00145D87">
          <w:rPr>
            <w:rFonts w:ascii="Arial" w:hAnsi="Arial" w:cs="Arial"/>
          </w:rPr>
          <w:delText>o/i: …………………………………………...</w:delText>
        </w:r>
        <w:r w:rsidR="001F0D92" w:rsidDel="00145D87">
          <w:rPr>
            <w:rFonts w:ascii="Arial" w:hAnsi="Arial" w:cs="Arial"/>
          </w:rPr>
          <w:delText xml:space="preserve"> </w:delText>
        </w:r>
        <w:r w:rsidR="001F0D92" w:rsidRPr="00C35231" w:rsidDel="00145D87">
          <w:rPr>
            <w:rFonts w:ascii="Arial" w:hAnsi="Arial" w:cs="Arial"/>
          </w:rPr>
          <w:delText>(</w:delText>
        </w:r>
        <w:r w:rsidR="001F0D92" w:rsidRPr="00C35231" w:rsidDel="00145D87">
          <w:rPr>
            <w:rFonts w:ascii="Arial" w:hAnsi="Arial" w:cs="Arial"/>
            <w:i/>
          </w:rPr>
          <w:delText xml:space="preserve">indicare il/i </w:delText>
        </w:r>
        <w:r w:rsidR="001F0D92" w:rsidRPr="004761BB" w:rsidDel="00145D87">
          <w:rPr>
            <w:rFonts w:ascii="Arial" w:hAnsi="Arial" w:cs="Arial"/>
            <w:i/>
            <w:highlight w:val="yellow"/>
          </w:rPr>
          <w:delText>lotto/i</w:delText>
        </w:r>
        <w:r w:rsidR="001F0D92" w:rsidRPr="00C35231" w:rsidDel="00145D87">
          <w:rPr>
            <w:rFonts w:ascii="Arial" w:hAnsi="Arial" w:cs="Arial"/>
            <w:i/>
          </w:rPr>
          <w:delText xml:space="preserve"> per cui si intende concorrere</w:delText>
        </w:r>
        <w:r w:rsidR="001F0D92" w:rsidRPr="00C35231" w:rsidDel="00145D87">
          <w:rPr>
            <w:rFonts w:ascii="Arial" w:hAnsi="Arial" w:cs="Arial"/>
          </w:rPr>
          <w:delText>)</w:delText>
        </w:r>
        <w:r w:rsidR="001F0D92" w:rsidDel="00145D87">
          <w:rPr>
            <w:rFonts w:ascii="Arial" w:hAnsi="Arial" w:cs="Arial"/>
          </w:rPr>
          <w:delText>.</w:delText>
        </w:r>
      </w:del>
    </w:p>
    <w:p w14:paraId="4B008BBA" w14:textId="419C0BE5" w:rsidR="00B05EA8" w:rsidRPr="00BF3B04" w:rsidRDefault="001F0D92" w:rsidP="00B05EA8">
      <w:pPr>
        <w:rPr>
          <w:rFonts w:ascii="Arial" w:hAnsi="Arial" w:cs="Arial"/>
        </w:rPr>
      </w:pPr>
      <w:r w:rsidRPr="001F0D92">
        <w:rPr>
          <w:rFonts w:ascii="Arial" w:hAnsi="Arial" w:cs="Arial"/>
          <w:i/>
        </w:rPr>
        <w:t xml:space="preserve">Restano esclusi da tale </w:t>
      </w:r>
      <w:r>
        <w:rPr>
          <w:rFonts w:ascii="Arial" w:hAnsi="Arial" w:cs="Arial"/>
          <w:i/>
        </w:rPr>
        <w:t xml:space="preserve">gestione </w:t>
      </w:r>
      <w:r w:rsidR="00515963" w:rsidRPr="001F0D92">
        <w:rPr>
          <w:rFonts w:ascii="Arial" w:hAnsi="Arial" w:cs="Arial"/>
          <w:i/>
        </w:rPr>
        <w:t xml:space="preserve">i veicoli sottoposti </w:t>
      </w:r>
      <w:r w:rsidR="00515963">
        <w:rPr>
          <w:rFonts w:ascii="Arial" w:hAnsi="Arial" w:cs="Arial"/>
          <w:i/>
        </w:rPr>
        <w:t xml:space="preserve">a diverse </w:t>
      </w:r>
      <w:r w:rsidR="007667A3" w:rsidRPr="00C35231">
        <w:rPr>
          <w:rFonts w:ascii="Arial" w:hAnsi="Arial" w:cs="Arial"/>
          <w:i/>
        </w:rPr>
        <w:t xml:space="preserve">procedure e </w:t>
      </w:r>
      <w:r w:rsidR="00F43B17">
        <w:rPr>
          <w:rFonts w:ascii="Arial" w:hAnsi="Arial" w:cs="Arial"/>
          <w:i/>
        </w:rPr>
        <w:t xml:space="preserve">quelli </w:t>
      </w:r>
      <w:r w:rsidR="007667A3" w:rsidRPr="00C35231">
        <w:rPr>
          <w:rFonts w:ascii="Arial" w:hAnsi="Arial" w:cs="Arial"/>
          <w:i/>
        </w:rPr>
        <w:t>attratti dalla normativa prevista dall’art. 214 bis del Codice della Strada (custode acquirente) a seguito dell’avvio del nuovo sistema di gestione</w:t>
      </w:r>
      <w:ins w:id="6" w:author="PESARINI MARCO" w:date="2024-09-16T12:43:00Z" w16du:dateUtc="2024-09-16T10:43:00Z">
        <w:r w:rsidR="002152B5">
          <w:rPr>
            <w:rFonts w:ascii="Arial" w:hAnsi="Arial" w:cs="Arial"/>
            <w:i/>
          </w:rPr>
          <w:t>.</w:t>
        </w:r>
      </w:ins>
      <w:r w:rsidR="007667A3" w:rsidRPr="00C35231">
        <w:rPr>
          <w:rFonts w:ascii="Arial" w:hAnsi="Arial" w:cs="Arial"/>
          <w:i/>
        </w:rPr>
        <w:t xml:space="preserve"> </w:t>
      </w:r>
    </w:p>
    <w:p w14:paraId="6EFD3FE6" w14:textId="77777777" w:rsidR="00B05EA8" w:rsidRPr="00BF3B04" w:rsidRDefault="00B05EA8" w:rsidP="008C686B">
      <w:pPr>
        <w:ind w:left="6372"/>
        <w:jc w:val="left"/>
        <w:rPr>
          <w:rFonts w:ascii="Arial" w:hAnsi="Arial" w:cs="Arial"/>
          <w:b/>
          <w:bCs/>
        </w:rPr>
      </w:pPr>
    </w:p>
    <w:p w14:paraId="048958E3" w14:textId="77777777" w:rsidR="00C76265" w:rsidRPr="00BF3B04" w:rsidRDefault="008C686B" w:rsidP="008C686B">
      <w:pPr>
        <w:ind w:left="6372"/>
        <w:jc w:val="left"/>
        <w:rPr>
          <w:rFonts w:ascii="Arial" w:hAnsi="Arial" w:cs="Arial"/>
          <w:b/>
          <w:bCs/>
        </w:rPr>
      </w:pPr>
      <w:r w:rsidRPr="00BF3B04">
        <w:rPr>
          <w:rFonts w:ascii="Arial" w:hAnsi="Arial" w:cs="Arial"/>
          <w:b/>
          <w:bCs/>
        </w:rPr>
        <w:t xml:space="preserve"> </w:t>
      </w:r>
    </w:p>
    <w:p w14:paraId="2423B989" w14:textId="77777777" w:rsidR="00812321" w:rsidRPr="00BF3B04" w:rsidRDefault="0024409C" w:rsidP="001423BB">
      <w:pPr>
        <w:jc w:val="center"/>
        <w:rPr>
          <w:rFonts w:ascii="Arial" w:hAnsi="Arial" w:cs="Arial"/>
          <w:b/>
        </w:rPr>
      </w:pPr>
      <w:r w:rsidRPr="00BF3B04">
        <w:rPr>
          <w:rFonts w:ascii="Arial" w:hAnsi="Arial" w:cs="Arial"/>
          <w:b/>
        </w:rPr>
        <w:t xml:space="preserve">DOMANDA DI PARTECIPAZIONE </w:t>
      </w:r>
    </w:p>
    <w:p w14:paraId="099171AC" w14:textId="77777777" w:rsidR="00EA0784" w:rsidRPr="00BF3B04" w:rsidRDefault="006E63B9" w:rsidP="00EA0784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Il sottoscritto ______________________________ nato/a </w:t>
      </w:r>
      <w:proofErr w:type="spellStart"/>
      <w:r w:rsidRPr="00BF3B04">
        <w:rPr>
          <w:rFonts w:ascii="Arial" w:hAnsi="Arial" w:cs="Arial"/>
        </w:rPr>
        <w:t>a</w:t>
      </w:r>
      <w:proofErr w:type="spellEnd"/>
      <w:r w:rsidRPr="00BF3B04">
        <w:rPr>
          <w:rFonts w:ascii="Arial" w:hAnsi="Arial" w:cs="Arial"/>
        </w:rPr>
        <w:t xml:space="preserve"> </w:t>
      </w:r>
      <w:r w:rsidR="0049721A" w:rsidRPr="00BF3B04">
        <w:rPr>
          <w:rFonts w:ascii="Arial" w:hAnsi="Arial" w:cs="Arial"/>
        </w:rPr>
        <w:t>_____</w:t>
      </w:r>
      <w:r w:rsidRPr="00BF3B04">
        <w:rPr>
          <w:rFonts w:ascii="Arial" w:hAnsi="Arial" w:cs="Arial"/>
        </w:rPr>
        <w:t>____________</w:t>
      </w:r>
      <w:r w:rsidR="007D0EE4" w:rsidRPr="00BF3B04">
        <w:rPr>
          <w:rFonts w:ascii="Arial" w:hAnsi="Arial" w:cs="Arial"/>
        </w:rPr>
        <w:t>,</w:t>
      </w:r>
      <w:r w:rsidRPr="00BF3B04">
        <w:rPr>
          <w:rFonts w:ascii="Arial" w:hAnsi="Arial" w:cs="Arial"/>
        </w:rPr>
        <w:t xml:space="preserve"> il _________</w:t>
      </w:r>
      <w:r w:rsidR="007D0EE4" w:rsidRPr="00BF3B04">
        <w:rPr>
          <w:rFonts w:ascii="Arial" w:hAnsi="Arial" w:cs="Arial"/>
        </w:rPr>
        <w:t>,</w:t>
      </w:r>
      <w:r w:rsidRPr="00BF3B04">
        <w:rPr>
          <w:rFonts w:ascii="Arial" w:hAnsi="Arial" w:cs="Arial"/>
        </w:rPr>
        <w:t xml:space="preserve"> CF</w:t>
      </w:r>
      <w:r w:rsidR="007D0EE4" w:rsidRPr="00BF3B04">
        <w:rPr>
          <w:rFonts w:ascii="Arial" w:hAnsi="Arial" w:cs="Arial"/>
        </w:rPr>
        <w:t xml:space="preserve"> </w:t>
      </w:r>
      <w:r w:rsidR="0049721A" w:rsidRPr="00BF3B04">
        <w:rPr>
          <w:rFonts w:ascii="Arial" w:hAnsi="Arial" w:cs="Arial"/>
        </w:rPr>
        <w:t>_____</w:t>
      </w:r>
      <w:r w:rsidR="007D0EE4" w:rsidRPr="00BF3B04">
        <w:rPr>
          <w:rFonts w:ascii="Arial" w:hAnsi="Arial" w:cs="Arial"/>
        </w:rPr>
        <w:t xml:space="preserve">_____________, </w:t>
      </w:r>
      <w:r w:rsidRPr="00BF3B04">
        <w:rPr>
          <w:rFonts w:ascii="Arial" w:hAnsi="Arial" w:cs="Arial"/>
        </w:rPr>
        <w:t xml:space="preserve">residente a </w:t>
      </w:r>
      <w:r w:rsidR="0049721A" w:rsidRPr="00BF3B04">
        <w:rPr>
          <w:rFonts w:ascii="Arial" w:hAnsi="Arial" w:cs="Arial"/>
        </w:rPr>
        <w:t>____</w:t>
      </w:r>
      <w:r w:rsidRPr="00BF3B04">
        <w:rPr>
          <w:rFonts w:ascii="Arial" w:hAnsi="Arial" w:cs="Arial"/>
        </w:rPr>
        <w:t>___________ (____)</w:t>
      </w:r>
      <w:r w:rsidR="007D0EE4" w:rsidRPr="00BF3B04">
        <w:rPr>
          <w:rFonts w:ascii="Arial" w:hAnsi="Arial" w:cs="Arial"/>
        </w:rPr>
        <w:t xml:space="preserve">, via </w:t>
      </w:r>
      <w:r w:rsidR="0049721A" w:rsidRPr="00BF3B04">
        <w:rPr>
          <w:rFonts w:ascii="Arial" w:hAnsi="Arial" w:cs="Arial"/>
        </w:rPr>
        <w:t>_____</w:t>
      </w:r>
      <w:r w:rsidR="007D0EE4" w:rsidRPr="00BF3B04">
        <w:rPr>
          <w:rFonts w:ascii="Arial" w:hAnsi="Arial" w:cs="Arial"/>
        </w:rPr>
        <w:t xml:space="preserve">__________ n. _______, </w:t>
      </w:r>
      <w:r w:rsidR="008C686B" w:rsidRPr="00BF3B04">
        <w:rPr>
          <w:rFonts w:ascii="Arial" w:hAnsi="Arial" w:cs="Arial"/>
        </w:rPr>
        <w:t xml:space="preserve">in qualità di legale rappresentante di ____________________________ </w:t>
      </w:r>
      <w:r w:rsidR="008C686B" w:rsidRPr="00BF3B04">
        <w:rPr>
          <w:rFonts w:ascii="Arial" w:hAnsi="Arial" w:cs="Arial"/>
          <w:i/>
        </w:rPr>
        <w:t xml:space="preserve">(indicare la denominazione sociale) </w:t>
      </w:r>
      <w:r w:rsidR="0049721A" w:rsidRPr="00BF3B04">
        <w:rPr>
          <w:rFonts w:ascii="Arial" w:hAnsi="Arial" w:cs="Arial"/>
          <w:i/>
        </w:rPr>
        <w:t>_____</w:t>
      </w:r>
      <w:r w:rsidR="008C686B" w:rsidRPr="00BF3B04">
        <w:rPr>
          <w:rFonts w:ascii="Arial" w:hAnsi="Arial" w:cs="Arial"/>
          <w:i/>
        </w:rPr>
        <w:t xml:space="preserve">______________(indicare la forma giuridica) ____________ </w:t>
      </w:r>
      <w:r w:rsidR="008C686B" w:rsidRPr="00BF3B04">
        <w:rPr>
          <w:rFonts w:ascii="Arial" w:hAnsi="Arial" w:cs="Arial"/>
        </w:rPr>
        <w:t>(</w:t>
      </w:r>
      <w:r w:rsidR="008C686B" w:rsidRPr="00BF3B04">
        <w:rPr>
          <w:rFonts w:ascii="Arial" w:hAnsi="Arial" w:cs="Arial"/>
          <w:i/>
        </w:rPr>
        <w:t>indicare la sede legale</w:t>
      </w:r>
      <w:r w:rsidR="008C686B" w:rsidRPr="00BF3B04">
        <w:rPr>
          <w:rFonts w:ascii="Arial" w:hAnsi="Arial" w:cs="Arial"/>
        </w:rPr>
        <w:t>) ______________________________(</w:t>
      </w:r>
      <w:r w:rsidR="008C686B" w:rsidRPr="00BF3B04">
        <w:rPr>
          <w:rFonts w:ascii="Arial" w:hAnsi="Arial" w:cs="Arial"/>
          <w:i/>
        </w:rPr>
        <w:t>indicare CF e PI</w:t>
      </w:r>
      <w:r w:rsidR="008C686B" w:rsidRPr="00BF3B04">
        <w:rPr>
          <w:rFonts w:ascii="Arial" w:hAnsi="Arial" w:cs="Arial"/>
        </w:rPr>
        <w:t xml:space="preserve">)  _____________________ </w:t>
      </w:r>
      <w:r w:rsidR="007D0EE4" w:rsidRPr="00BF3B04">
        <w:rPr>
          <w:rFonts w:ascii="Arial" w:hAnsi="Arial" w:cs="Arial"/>
        </w:rPr>
        <w:t xml:space="preserve">numero di telefono ________________ </w:t>
      </w:r>
      <w:r w:rsidR="00910007" w:rsidRPr="00BF3B04">
        <w:rPr>
          <w:rFonts w:ascii="Arial" w:hAnsi="Arial" w:cs="Arial"/>
        </w:rPr>
        <w:t xml:space="preserve">PEC_________________________, </w:t>
      </w:r>
      <w:r w:rsidR="007D0EE4" w:rsidRPr="00BF3B04">
        <w:rPr>
          <w:rFonts w:ascii="Arial" w:hAnsi="Arial" w:cs="Arial"/>
        </w:rPr>
        <w:t>numero di fax_______________, indiri</w:t>
      </w:r>
      <w:r w:rsidR="00671CC5" w:rsidRPr="00BF3B04">
        <w:rPr>
          <w:rFonts w:ascii="Arial" w:hAnsi="Arial" w:cs="Arial"/>
        </w:rPr>
        <w:t>z</w:t>
      </w:r>
      <w:r w:rsidR="007D0EE4" w:rsidRPr="00BF3B04">
        <w:rPr>
          <w:rFonts w:ascii="Arial" w:hAnsi="Arial" w:cs="Arial"/>
        </w:rPr>
        <w:t>zo e-mail_______________________</w:t>
      </w:r>
    </w:p>
    <w:p w14:paraId="2BC2901A" w14:textId="77777777" w:rsidR="00A46643" w:rsidRPr="00BF3B04" w:rsidRDefault="00A46643" w:rsidP="00D65AE5">
      <w:pPr>
        <w:tabs>
          <w:tab w:val="left" w:pos="3690"/>
          <w:tab w:val="center" w:pos="4819"/>
        </w:tabs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BF3B04">
        <w:rPr>
          <w:rFonts w:ascii="Arial" w:hAnsi="Arial" w:cs="Arial"/>
          <w:b/>
        </w:rPr>
        <w:t xml:space="preserve">CHIEDE </w:t>
      </w:r>
    </w:p>
    <w:p w14:paraId="621F0D42" w14:textId="77777777" w:rsidR="00515963" w:rsidRPr="00627590" w:rsidRDefault="0024439B" w:rsidP="0023075C">
      <w:pPr>
        <w:tabs>
          <w:tab w:val="left" w:pos="3690"/>
          <w:tab w:val="center" w:pos="4819"/>
        </w:tabs>
        <w:spacing w:before="100" w:beforeAutospacing="1" w:after="100" w:afterAutospacing="1"/>
        <w:rPr>
          <w:rFonts w:ascii="Arial" w:hAnsi="Arial" w:cs="Arial"/>
          <w:i/>
          <w:color w:val="FF0000"/>
        </w:rPr>
      </w:pPr>
      <w:r w:rsidRPr="00BF3B04">
        <w:rPr>
          <w:rFonts w:ascii="Arial" w:hAnsi="Arial" w:cs="Arial"/>
        </w:rPr>
        <w:t xml:space="preserve">di </w:t>
      </w:r>
      <w:r w:rsidRPr="00BF3B04">
        <w:rPr>
          <w:rFonts w:ascii="Arial" w:hAnsi="Arial" w:cs="Arial"/>
          <w:i/>
        </w:rPr>
        <w:t xml:space="preserve">partecipare </w:t>
      </w:r>
      <w:r w:rsidR="008A76C0" w:rsidRPr="00BF3B04">
        <w:rPr>
          <w:rFonts w:ascii="Arial" w:hAnsi="Arial" w:cs="Arial"/>
          <w:i/>
        </w:rPr>
        <w:t xml:space="preserve">alla procedura </w:t>
      </w:r>
      <w:r w:rsidR="00B60380" w:rsidRPr="00BF3B04">
        <w:rPr>
          <w:rFonts w:ascii="Arial" w:hAnsi="Arial" w:cs="Arial"/>
          <w:i/>
        </w:rPr>
        <w:t xml:space="preserve">per la </w:t>
      </w:r>
      <w:r w:rsidR="00B60380" w:rsidRPr="00BF3B04">
        <w:rPr>
          <w:rFonts w:ascii="Arial" w:hAnsi="Arial" w:cs="Arial"/>
          <w:i/>
          <w:iCs/>
        </w:rPr>
        <w:t>gestione del s</w:t>
      </w:r>
      <w:r w:rsidR="00B60380" w:rsidRPr="00BF3B04">
        <w:rPr>
          <w:rFonts w:ascii="Arial" w:hAnsi="Arial" w:cs="Arial"/>
          <w:i/>
        </w:rPr>
        <w:t>ervizio, per ambiti territoriali provinciali, di prelievo, trasporto, messa in sicurezza, demolizione e radiazione dal Pubblico Registro Automobilistico (nel caso di veicoli registrati), dei veicoli che pervengono all’Agenzia del Demanio in quanto</w:t>
      </w:r>
      <w:r w:rsidR="0023075C">
        <w:rPr>
          <w:rFonts w:ascii="Arial" w:hAnsi="Arial" w:cs="Arial"/>
          <w:i/>
        </w:rPr>
        <w:t xml:space="preserve"> </w:t>
      </w:r>
      <w:r w:rsidR="00614B24">
        <w:rPr>
          <w:rFonts w:ascii="Arial" w:hAnsi="Arial" w:cs="Arial"/>
          <w:i/>
        </w:rPr>
        <w:t>assoggettati</w:t>
      </w:r>
      <w:r w:rsidR="00614B24" w:rsidRPr="00BF3B04">
        <w:rPr>
          <w:rFonts w:ascii="Arial" w:hAnsi="Arial" w:cs="Arial"/>
          <w:i/>
        </w:rPr>
        <w:t xml:space="preserve"> </w:t>
      </w:r>
      <w:r w:rsidR="00B60380" w:rsidRPr="00BF3B04">
        <w:rPr>
          <w:rFonts w:ascii="Arial" w:hAnsi="Arial" w:cs="Arial"/>
          <w:i/>
        </w:rPr>
        <w:t>alle procedure previste dal D.P.R. 13 febbraio 2001, n. 189</w:t>
      </w:r>
      <w:r w:rsidR="004758BC">
        <w:rPr>
          <w:rFonts w:ascii="Arial" w:hAnsi="Arial" w:cs="Arial"/>
          <w:i/>
        </w:rPr>
        <w:t>,</w:t>
      </w:r>
      <w:r w:rsidR="00B60380" w:rsidRPr="00BF3B04">
        <w:rPr>
          <w:rFonts w:ascii="Arial" w:hAnsi="Arial" w:cs="Arial"/>
          <w:i/>
        </w:rPr>
        <w:t xml:space="preserve"> confiscati a seguito di violazioni alle norme del nuovo Codice </w:t>
      </w:r>
      <w:r w:rsidR="00614B24">
        <w:rPr>
          <w:rFonts w:ascii="Arial" w:hAnsi="Arial" w:cs="Arial"/>
          <w:i/>
        </w:rPr>
        <w:t>della Strada (</w:t>
      </w:r>
      <w:proofErr w:type="spellStart"/>
      <w:r w:rsidR="00614B24">
        <w:rPr>
          <w:rFonts w:ascii="Arial" w:hAnsi="Arial" w:cs="Arial"/>
          <w:i/>
        </w:rPr>
        <w:t>D.Lgs.</w:t>
      </w:r>
      <w:proofErr w:type="spellEnd"/>
      <w:r w:rsidR="00614B24">
        <w:rPr>
          <w:rFonts w:ascii="Arial" w:hAnsi="Arial" w:cs="Arial"/>
          <w:i/>
        </w:rPr>
        <w:t xml:space="preserve"> n. </w:t>
      </w:r>
      <w:r w:rsidR="00614B24" w:rsidRPr="00C35DCC">
        <w:rPr>
          <w:rFonts w:ascii="Arial" w:hAnsi="Arial" w:cs="Arial"/>
          <w:i/>
        </w:rPr>
        <w:t>285/92)</w:t>
      </w:r>
      <w:r w:rsidR="0023075C">
        <w:rPr>
          <w:rFonts w:ascii="Arial" w:hAnsi="Arial" w:cs="Arial"/>
          <w:i/>
        </w:rPr>
        <w:t xml:space="preserve"> e</w:t>
      </w:r>
      <w:r w:rsidR="00614B24" w:rsidRPr="00C35DCC">
        <w:rPr>
          <w:rFonts w:ascii="Arial" w:hAnsi="Arial" w:cs="Arial"/>
          <w:i/>
        </w:rPr>
        <w:t xml:space="preserve"> </w:t>
      </w:r>
      <w:r w:rsidR="00B01EF8" w:rsidRPr="00C35DCC">
        <w:rPr>
          <w:rFonts w:ascii="Arial" w:hAnsi="Arial" w:cs="Arial"/>
          <w:i/>
        </w:rPr>
        <w:t xml:space="preserve">devoluti </w:t>
      </w:r>
      <w:r w:rsidR="0023075C">
        <w:rPr>
          <w:rFonts w:ascii="Arial" w:hAnsi="Arial" w:cs="Arial"/>
          <w:i/>
        </w:rPr>
        <w:t>allo Stato ex art. 586 c.c..</w:t>
      </w:r>
      <w:r w:rsidR="00D15DAC">
        <w:rPr>
          <w:rFonts w:ascii="Arial" w:hAnsi="Arial" w:cs="Arial"/>
          <w:i/>
        </w:rPr>
        <w:t xml:space="preserve"> </w:t>
      </w:r>
      <w:r w:rsidR="0023075C">
        <w:rPr>
          <w:rFonts w:ascii="Arial" w:hAnsi="Arial" w:cs="Arial"/>
          <w:i/>
        </w:rPr>
        <w:t>R</w:t>
      </w:r>
      <w:r w:rsidR="00614B24">
        <w:rPr>
          <w:rFonts w:ascii="Arial" w:hAnsi="Arial" w:cs="Arial"/>
          <w:i/>
        </w:rPr>
        <w:t>estano esclusi da tale gestione i veicoli sottoposti a diverse</w:t>
      </w:r>
      <w:r w:rsidR="00614B24" w:rsidRPr="00BF3B04">
        <w:rPr>
          <w:rFonts w:ascii="Arial" w:hAnsi="Arial" w:cs="Arial"/>
          <w:i/>
        </w:rPr>
        <w:t xml:space="preserve"> procedure e </w:t>
      </w:r>
      <w:r w:rsidR="00F43B17">
        <w:rPr>
          <w:rFonts w:ascii="Arial" w:hAnsi="Arial" w:cs="Arial"/>
          <w:i/>
        </w:rPr>
        <w:t>quelli</w:t>
      </w:r>
      <w:r w:rsidR="00614B24" w:rsidRPr="00BF3B04">
        <w:rPr>
          <w:rFonts w:ascii="Arial" w:hAnsi="Arial" w:cs="Arial"/>
          <w:i/>
        </w:rPr>
        <w:t xml:space="preserve"> attratti dalla normativa prevista dall’art. 214 bis del Codice della Strada (custode acquirente) a seguito dell’avvio del nuovo </w:t>
      </w:r>
      <w:r w:rsidR="00614B24" w:rsidRPr="00C35231">
        <w:rPr>
          <w:rFonts w:ascii="Arial" w:hAnsi="Arial" w:cs="Arial"/>
          <w:i/>
        </w:rPr>
        <w:t>sistema di gestione</w:t>
      </w:r>
      <w:r w:rsidR="0023075C">
        <w:rPr>
          <w:rFonts w:ascii="Arial" w:hAnsi="Arial" w:cs="Arial"/>
          <w:i/>
        </w:rPr>
        <w:t>.</w:t>
      </w:r>
    </w:p>
    <w:p w14:paraId="5C4C98AF" w14:textId="2395FE74" w:rsidR="005E4691" w:rsidRPr="00BF3B04" w:rsidRDefault="00B60380" w:rsidP="00B60380">
      <w:pPr>
        <w:tabs>
          <w:tab w:val="left" w:pos="3690"/>
          <w:tab w:val="center" w:pos="4819"/>
        </w:tabs>
        <w:spacing w:before="100" w:beforeAutospacing="1" w:after="100" w:afterAutospacing="1"/>
        <w:rPr>
          <w:rFonts w:ascii="Arial" w:hAnsi="Arial" w:cs="Arial"/>
        </w:rPr>
      </w:pPr>
      <w:r w:rsidRPr="00C35231">
        <w:rPr>
          <w:rFonts w:ascii="Arial" w:hAnsi="Arial" w:cs="Arial"/>
          <w:i/>
        </w:rPr>
        <w:t>per il</w:t>
      </w:r>
      <w:ins w:id="7" w:author="PESARINI MARCO" w:date="2024-09-16T10:25:00Z" w16du:dateUtc="2024-09-16T08:25:00Z">
        <w:r w:rsidR="00145D87">
          <w:rPr>
            <w:rFonts w:ascii="Arial" w:hAnsi="Arial" w:cs="Arial"/>
          </w:rPr>
          <w:t xml:space="preserve"> Lotto n. 1</w:t>
        </w:r>
      </w:ins>
      <w:ins w:id="8" w:author="PESARINI MARCO" w:date="2024-09-16T10:27:00Z" w16du:dateUtc="2024-09-16T08:27:00Z">
        <w:r w:rsidR="00145D87">
          <w:rPr>
            <w:rFonts w:ascii="Arial" w:hAnsi="Arial" w:cs="Arial"/>
          </w:rPr>
          <w:t xml:space="preserve"> ambiti provinciali </w:t>
        </w:r>
      </w:ins>
      <w:ins w:id="9" w:author="PESARINI MARCO" w:date="2024-09-16T10:28:00Z" w16du:dateUtc="2024-09-16T08:28:00Z">
        <w:r w:rsidR="00145D87">
          <w:rPr>
            <w:rFonts w:ascii="Arial" w:hAnsi="Arial" w:cs="Arial"/>
          </w:rPr>
          <w:t>Ancona e Pesaro Urbino</w:t>
        </w:r>
      </w:ins>
      <w:del w:id="10" w:author="PESARINI MARCO" w:date="2024-09-16T10:25:00Z" w16du:dateUtc="2024-09-16T08:25:00Z">
        <w:r w:rsidRPr="00C35231" w:rsidDel="00145D87">
          <w:rPr>
            <w:rFonts w:ascii="Arial" w:hAnsi="Arial" w:cs="Arial"/>
            <w:i/>
          </w:rPr>
          <w:delText>/i lotto/i: …………………………………………...</w:delText>
        </w:r>
        <w:r w:rsidR="009D2F83" w:rsidDel="00145D87">
          <w:rPr>
            <w:rFonts w:ascii="Arial" w:hAnsi="Arial" w:cs="Arial"/>
            <w:i/>
          </w:rPr>
          <w:delText xml:space="preserve"> </w:delText>
        </w:r>
        <w:r w:rsidRPr="00C35231" w:rsidDel="00145D87">
          <w:rPr>
            <w:rFonts w:ascii="Arial" w:hAnsi="Arial" w:cs="Arial"/>
            <w:i/>
          </w:rPr>
          <w:delText>(indicare il/i lotto/i per cui si intende concor</w:delText>
        </w:r>
      </w:del>
      <w:del w:id="11" w:author="PESARINI MARCO" w:date="2024-09-16T10:24:00Z" w16du:dateUtc="2024-09-16T08:24:00Z">
        <w:r w:rsidRPr="00C35231" w:rsidDel="00145D87">
          <w:rPr>
            <w:rFonts w:ascii="Arial" w:hAnsi="Arial" w:cs="Arial"/>
            <w:i/>
          </w:rPr>
          <w:delText xml:space="preserve">rere </w:delText>
        </w:r>
        <w:r w:rsidR="00BF2BD9" w:rsidRPr="00C35231" w:rsidDel="00145D87">
          <w:rPr>
            <w:rFonts w:ascii="Arial" w:hAnsi="Arial" w:cs="Arial"/>
          </w:rPr>
          <w:delText>i</w:delText>
        </w:r>
        <w:r w:rsidR="008A76C0" w:rsidRPr="00C35231" w:rsidDel="00145D87">
          <w:rPr>
            <w:rFonts w:ascii="Arial" w:hAnsi="Arial" w:cs="Arial"/>
          </w:rPr>
          <w:delText>n qualità di</w:delText>
        </w:r>
        <w:r w:rsidR="00BF2BD9" w:rsidRPr="00C35231" w:rsidDel="00145D87">
          <w:rPr>
            <w:rFonts w:ascii="Arial" w:hAnsi="Arial" w:cs="Arial"/>
          </w:rPr>
          <w:delText>:</w:delText>
        </w:r>
        <w:r w:rsidR="008A76C0" w:rsidRPr="00BF3B04" w:rsidDel="00145D87">
          <w:rPr>
            <w:rFonts w:ascii="Arial" w:hAnsi="Arial" w:cs="Arial"/>
          </w:rPr>
          <w:delText xml:space="preserve"> </w:delText>
        </w:r>
      </w:del>
    </w:p>
    <w:p w14:paraId="018A4725" w14:textId="77777777" w:rsidR="005E4691" w:rsidRPr="00BF3B04" w:rsidRDefault="005E4691" w:rsidP="005E4691">
      <w:pPr>
        <w:rPr>
          <w:rFonts w:ascii="Arial" w:hAnsi="Arial" w:cs="Arial"/>
        </w:rPr>
      </w:pPr>
      <w:r w:rsidRPr="00BF3B04">
        <w:rPr>
          <w:rFonts w:ascii="Arial" w:hAnsi="Arial" w:cs="Arial"/>
        </w:rPr>
        <w:lastRenderedPageBreak/>
        <w:t>□ concorrente singolo;</w:t>
      </w:r>
    </w:p>
    <w:p w14:paraId="30D81A8D" w14:textId="77777777" w:rsidR="005E4691" w:rsidRPr="00BF3B04" w:rsidRDefault="005E4691" w:rsidP="005E4691">
      <w:pPr>
        <w:rPr>
          <w:rFonts w:ascii="Arial" w:hAnsi="Arial" w:cs="Arial"/>
        </w:rPr>
      </w:pPr>
    </w:p>
    <w:p w14:paraId="6D7F7155" w14:textId="77777777" w:rsidR="005E4691" w:rsidRPr="00BF3B04" w:rsidRDefault="005E4691" w:rsidP="005E4691">
      <w:pPr>
        <w:rPr>
          <w:rFonts w:ascii="Arial" w:hAnsi="Arial" w:cs="Arial"/>
        </w:rPr>
      </w:pPr>
      <w:r w:rsidRPr="00BF3B04">
        <w:rPr>
          <w:rFonts w:ascii="Arial" w:hAnsi="Arial" w:cs="Arial"/>
        </w:rPr>
        <w:t>□ consorzio stabile/consorzio tra società cooperative/consorzio tra imprese artigiane</w:t>
      </w:r>
    </w:p>
    <w:p w14:paraId="4D2BB49D" w14:textId="77777777" w:rsidR="005E4691" w:rsidRPr="00BF3B04" w:rsidRDefault="005E4691" w:rsidP="005E4691">
      <w:pPr>
        <w:rPr>
          <w:rFonts w:ascii="Arial" w:hAnsi="Arial" w:cs="Arial"/>
        </w:rPr>
      </w:pPr>
      <w:r w:rsidRPr="00BF3B04">
        <w:rPr>
          <w:rFonts w:ascii="Arial" w:hAnsi="Arial" w:cs="Arial"/>
        </w:rPr>
        <w:t>(</w:t>
      </w:r>
      <w:r w:rsidRPr="00BF3B04">
        <w:rPr>
          <w:rFonts w:ascii="Arial" w:hAnsi="Arial" w:cs="Arial"/>
          <w:i/>
        </w:rPr>
        <w:t>se del caso</w:t>
      </w:r>
      <w:r w:rsidRPr="00BF3B04">
        <w:rPr>
          <w:rFonts w:ascii="Arial" w:hAnsi="Arial" w:cs="Arial"/>
        </w:rPr>
        <w:t>) che partecipa per le seguenti imprese consorziate:</w:t>
      </w:r>
    </w:p>
    <w:p w14:paraId="20BCCE78" w14:textId="77777777" w:rsidR="005E4691" w:rsidRPr="00BF3B04" w:rsidRDefault="005E4691" w:rsidP="005E4691">
      <w:pPr>
        <w:rPr>
          <w:rFonts w:ascii="Arial" w:hAnsi="Arial" w:cs="Arial"/>
        </w:rPr>
      </w:pPr>
    </w:p>
    <w:p w14:paraId="0649867F" w14:textId="77777777" w:rsidR="005E4691" w:rsidRPr="00BF3B04" w:rsidRDefault="005E4691" w:rsidP="005E4691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BF3B04">
        <w:rPr>
          <w:rFonts w:ascii="Arial" w:hAnsi="Arial" w:cs="Arial"/>
          <w:sz w:val="24"/>
          <w:szCs w:val="24"/>
        </w:rPr>
        <w:t xml:space="preserve">__________ </w:t>
      </w:r>
      <w:r w:rsidRPr="00BF3B04">
        <w:rPr>
          <w:rFonts w:ascii="Arial" w:hAnsi="Arial" w:cs="Arial"/>
          <w:i/>
          <w:sz w:val="24"/>
          <w:szCs w:val="24"/>
        </w:rPr>
        <w:t xml:space="preserve">(indicare la denominazione sociale) </w:t>
      </w:r>
      <w:r w:rsidRPr="00BF3B04">
        <w:rPr>
          <w:rFonts w:ascii="Arial" w:hAnsi="Arial" w:cs="Arial"/>
          <w:sz w:val="24"/>
          <w:szCs w:val="24"/>
        </w:rPr>
        <w:t>___________</w:t>
      </w:r>
      <w:r w:rsidRPr="00BF3B04">
        <w:rPr>
          <w:rFonts w:ascii="Arial" w:hAnsi="Arial" w:cs="Arial"/>
          <w:i/>
          <w:sz w:val="24"/>
          <w:szCs w:val="24"/>
        </w:rPr>
        <w:t xml:space="preserve">(indicare la forma giuridica) </w:t>
      </w:r>
      <w:r w:rsidRPr="00BF3B04">
        <w:rPr>
          <w:rFonts w:ascii="Arial" w:hAnsi="Arial" w:cs="Arial"/>
          <w:sz w:val="24"/>
          <w:szCs w:val="24"/>
        </w:rPr>
        <w:t>___________(</w:t>
      </w:r>
      <w:r w:rsidRPr="00BF3B04">
        <w:rPr>
          <w:rFonts w:ascii="Arial" w:hAnsi="Arial" w:cs="Arial"/>
          <w:i/>
          <w:sz w:val="24"/>
          <w:szCs w:val="24"/>
        </w:rPr>
        <w:t>indicare la sede legale</w:t>
      </w:r>
      <w:r w:rsidRPr="00BF3B04">
        <w:rPr>
          <w:rFonts w:ascii="Arial" w:hAnsi="Arial" w:cs="Arial"/>
          <w:sz w:val="24"/>
          <w:szCs w:val="24"/>
        </w:rPr>
        <w:t>) ___________(</w:t>
      </w:r>
      <w:r w:rsidRPr="00BF3B04">
        <w:rPr>
          <w:rFonts w:ascii="Arial" w:hAnsi="Arial" w:cs="Arial"/>
          <w:i/>
          <w:sz w:val="24"/>
          <w:szCs w:val="24"/>
        </w:rPr>
        <w:t>indicare CF e PI</w:t>
      </w:r>
      <w:r w:rsidRPr="00BF3B04">
        <w:rPr>
          <w:rFonts w:ascii="Arial" w:hAnsi="Arial" w:cs="Arial"/>
          <w:sz w:val="24"/>
          <w:szCs w:val="24"/>
        </w:rPr>
        <w:t>)  ___________;</w:t>
      </w:r>
    </w:p>
    <w:p w14:paraId="4DB972C1" w14:textId="77777777" w:rsidR="005E4691" w:rsidRPr="00BF3B04" w:rsidRDefault="005E4691" w:rsidP="005E4691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BF3B04">
        <w:rPr>
          <w:rFonts w:ascii="Arial" w:hAnsi="Arial" w:cs="Arial"/>
          <w:sz w:val="24"/>
          <w:szCs w:val="24"/>
        </w:rPr>
        <w:t>__________ (</w:t>
      </w:r>
      <w:r w:rsidRPr="00BF3B04">
        <w:rPr>
          <w:rFonts w:ascii="Arial" w:hAnsi="Arial" w:cs="Arial"/>
          <w:i/>
          <w:sz w:val="24"/>
          <w:szCs w:val="24"/>
        </w:rPr>
        <w:t>indicare la denominazione sociale</w:t>
      </w:r>
      <w:r w:rsidRPr="00BF3B04">
        <w:rPr>
          <w:rFonts w:ascii="Arial" w:hAnsi="Arial" w:cs="Arial"/>
          <w:sz w:val="24"/>
          <w:szCs w:val="24"/>
        </w:rPr>
        <w:t>) ___________(</w:t>
      </w:r>
      <w:r w:rsidRPr="00BF3B04">
        <w:rPr>
          <w:rFonts w:ascii="Arial" w:hAnsi="Arial" w:cs="Arial"/>
          <w:i/>
          <w:sz w:val="24"/>
          <w:szCs w:val="24"/>
        </w:rPr>
        <w:t>indicare la forma giuridica</w:t>
      </w:r>
      <w:r w:rsidRPr="00BF3B04">
        <w:rPr>
          <w:rFonts w:ascii="Arial" w:hAnsi="Arial" w:cs="Arial"/>
          <w:sz w:val="24"/>
          <w:szCs w:val="24"/>
        </w:rPr>
        <w:t>) ___________(</w:t>
      </w:r>
      <w:r w:rsidRPr="00BF3B04">
        <w:rPr>
          <w:rFonts w:ascii="Arial" w:hAnsi="Arial" w:cs="Arial"/>
          <w:i/>
          <w:sz w:val="24"/>
          <w:szCs w:val="24"/>
        </w:rPr>
        <w:t>indicare la sede legale</w:t>
      </w:r>
      <w:r w:rsidRPr="00BF3B04">
        <w:rPr>
          <w:rFonts w:ascii="Arial" w:hAnsi="Arial" w:cs="Arial"/>
          <w:sz w:val="24"/>
          <w:szCs w:val="24"/>
        </w:rPr>
        <w:t>) ___________(</w:t>
      </w:r>
      <w:r w:rsidRPr="00BF3B04">
        <w:rPr>
          <w:rFonts w:ascii="Arial" w:hAnsi="Arial" w:cs="Arial"/>
          <w:i/>
          <w:sz w:val="24"/>
          <w:szCs w:val="24"/>
        </w:rPr>
        <w:t>indicare CF e PI</w:t>
      </w:r>
      <w:r w:rsidRPr="00BF3B04">
        <w:rPr>
          <w:rFonts w:ascii="Arial" w:hAnsi="Arial" w:cs="Arial"/>
          <w:sz w:val="24"/>
          <w:szCs w:val="24"/>
        </w:rPr>
        <w:t>)  ___________;</w:t>
      </w:r>
    </w:p>
    <w:p w14:paraId="5E742DED" w14:textId="77777777" w:rsidR="005E4691" w:rsidRPr="00BF3B04" w:rsidRDefault="005E4691" w:rsidP="005E4691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BF3B04">
        <w:rPr>
          <w:rFonts w:ascii="Arial" w:hAnsi="Arial" w:cs="Arial"/>
          <w:sz w:val="24"/>
          <w:szCs w:val="24"/>
        </w:rPr>
        <w:t xml:space="preserve">_________________________________ </w:t>
      </w:r>
      <w:r w:rsidRPr="00BF3B04">
        <w:rPr>
          <w:rFonts w:ascii="Arial" w:hAnsi="Arial" w:cs="Arial"/>
          <w:i/>
          <w:sz w:val="24"/>
          <w:szCs w:val="24"/>
        </w:rPr>
        <w:t>(per ogni altro consorziato indicare la denominazione sociale, forma giuridica, sede legale, CF e PI)</w:t>
      </w:r>
    </w:p>
    <w:p w14:paraId="2A12D8CE" w14:textId="77777777" w:rsidR="005E4691" w:rsidRPr="00BF3B04" w:rsidRDefault="005E4691" w:rsidP="005E4691">
      <w:pPr>
        <w:pStyle w:val="Paragrafoelenco"/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</w:p>
    <w:p w14:paraId="30142C68" w14:textId="77777777" w:rsidR="005E4691" w:rsidRPr="00BF3B04" w:rsidRDefault="005E4691" w:rsidP="005E4691">
      <w:pPr>
        <w:tabs>
          <w:tab w:val="left" w:pos="1985"/>
        </w:tabs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□ capogruppo di un RT/consorzio </w:t>
      </w:r>
      <w:r w:rsidRPr="00BF3B04">
        <w:rPr>
          <w:rFonts w:ascii="Arial" w:hAnsi="Arial" w:cs="Arial"/>
          <w:b/>
        </w:rPr>
        <w:t>ordinario costituito</w:t>
      </w:r>
      <w:r w:rsidRPr="00BF3B04">
        <w:rPr>
          <w:rFonts w:ascii="Arial" w:hAnsi="Arial" w:cs="Arial"/>
        </w:rPr>
        <w:t xml:space="preserve"> </w:t>
      </w:r>
      <w:r w:rsidR="00C35231" w:rsidRPr="00BF3B04">
        <w:rPr>
          <w:rFonts w:ascii="Arial" w:hAnsi="Arial" w:cs="Arial"/>
        </w:rPr>
        <w:t>formato dalle seguenti imprese</w:t>
      </w:r>
      <w:r w:rsidRPr="00BF3B04">
        <w:rPr>
          <w:rFonts w:ascii="Arial" w:hAnsi="Arial" w:cs="Arial"/>
        </w:rPr>
        <w:t xml:space="preserve">: </w:t>
      </w:r>
    </w:p>
    <w:p w14:paraId="10F855E5" w14:textId="77777777" w:rsidR="005E4691" w:rsidRPr="00BF3B04" w:rsidRDefault="00C35231" w:rsidP="005E4691">
      <w:pPr>
        <w:pStyle w:val="Paragrafoelenco"/>
        <w:numPr>
          <w:ilvl w:val="0"/>
          <w:numId w:val="4"/>
        </w:numPr>
        <w:spacing w:before="120" w:after="0" w:line="240" w:lineRule="auto"/>
        <w:ind w:left="709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BF3B04">
        <w:rPr>
          <w:rFonts w:ascii="Arial" w:hAnsi="Arial" w:cs="Arial"/>
          <w:i/>
          <w:sz w:val="24"/>
          <w:szCs w:val="24"/>
        </w:rPr>
        <w:t xml:space="preserve"> </w:t>
      </w:r>
      <w:r w:rsidR="005E4691" w:rsidRPr="00BF3B04">
        <w:rPr>
          <w:rFonts w:ascii="Arial" w:hAnsi="Arial" w:cs="Arial"/>
          <w:i/>
          <w:sz w:val="24"/>
          <w:szCs w:val="24"/>
        </w:rPr>
        <w:t>(mandataria)</w:t>
      </w:r>
      <w:r w:rsidR="005E4691" w:rsidRPr="00BF3B04">
        <w:rPr>
          <w:rFonts w:ascii="Arial" w:hAnsi="Arial" w:cs="Arial"/>
          <w:sz w:val="24"/>
          <w:szCs w:val="24"/>
        </w:rPr>
        <w:t xml:space="preserve"> ___________________________________________________________ </w:t>
      </w:r>
      <w:r w:rsidR="005E4691" w:rsidRPr="00BF3B04">
        <w:rPr>
          <w:rFonts w:ascii="Arial" w:hAnsi="Arial" w:cs="Arial"/>
          <w:i/>
          <w:sz w:val="24"/>
          <w:szCs w:val="24"/>
        </w:rPr>
        <w:t>(indicare la denominazione sociale)</w:t>
      </w:r>
      <w:r w:rsidR="005E4691" w:rsidRPr="00BF3B04">
        <w:rPr>
          <w:rFonts w:ascii="Arial" w:hAnsi="Arial" w:cs="Arial"/>
          <w:sz w:val="24"/>
          <w:szCs w:val="24"/>
        </w:rPr>
        <w:t xml:space="preserve"> _______________________ </w:t>
      </w:r>
      <w:r w:rsidR="005E4691" w:rsidRPr="00BF3B04">
        <w:rPr>
          <w:rFonts w:ascii="Arial" w:hAnsi="Arial" w:cs="Arial"/>
          <w:i/>
          <w:sz w:val="24"/>
          <w:szCs w:val="24"/>
        </w:rPr>
        <w:t>(indicare la forma giuridica)</w:t>
      </w:r>
      <w:r w:rsidR="005E4691" w:rsidRPr="00BF3B04">
        <w:rPr>
          <w:rFonts w:ascii="Arial" w:hAnsi="Arial" w:cs="Arial"/>
          <w:sz w:val="24"/>
          <w:szCs w:val="24"/>
        </w:rPr>
        <w:t xml:space="preserve"> ____________________________________ </w:t>
      </w:r>
      <w:r w:rsidR="005E4691" w:rsidRPr="00BF3B04">
        <w:rPr>
          <w:rFonts w:ascii="Arial" w:hAnsi="Arial" w:cs="Arial"/>
          <w:i/>
          <w:sz w:val="24"/>
          <w:szCs w:val="24"/>
        </w:rPr>
        <w:t>(indicare la sede legale)</w:t>
      </w:r>
      <w:r w:rsidR="005E4691" w:rsidRPr="00BF3B04">
        <w:rPr>
          <w:rFonts w:ascii="Arial" w:hAnsi="Arial" w:cs="Arial"/>
          <w:sz w:val="24"/>
          <w:szCs w:val="24"/>
        </w:rPr>
        <w:t xml:space="preserve">___________________________________ </w:t>
      </w:r>
      <w:r w:rsidR="005E4691" w:rsidRPr="00BF3B04">
        <w:rPr>
          <w:rFonts w:ascii="Arial" w:hAnsi="Arial" w:cs="Arial"/>
          <w:i/>
          <w:sz w:val="24"/>
          <w:szCs w:val="24"/>
        </w:rPr>
        <w:t>(indicare CF e PI),</w:t>
      </w:r>
      <w:r w:rsidR="005E4691" w:rsidRPr="00BF3B04">
        <w:rPr>
          <w:rFonts w:ascii="Arial" w:hAnsi="Arial" w:cs="Arial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</w:t>
      </w:r>
      <w:r w:rsidR="004761BB">
        <w:rPr>
          <w:rFonts w:ascii="Arial" w:hAnsi="Arial" w:cs="Arial"/>
          <w:sz w:val="24"/>
          <w:szCs w:val="24"/>
        </w:rPr>
        <w:t xml:space="preserve"> </w:t>
      </w:r>
      <w:r w:rsidR="005E4691" w:rsidRPr="00BF3B04">
        <w:rPr>
          <w:rFonts w:ascii="Arial" w:hAnsi="Arial" w:cs="Arial"/>
          <w:sz w:val="24"/>
          <w:szCs w:val="24"/>
        </w:rPr>
        <w:t>(</w:t>
      </w:r>
      <w:r w:rsidR="005E4691" w:rsidRPr="004761BB">
        <w:rPr>
          <w:rFonts w:ascii="Arial" w:hAnsi="Arial" w:cs="Arial"/>
          <w:i/>
          <w:sz w:val="24"/>
          <w:szCs w:val="24"/>
        </w:rPr>
        <w:t>indicare la quota del servizio, in misura comunque maggioritaria, che in caso di aggiudicazione verrà eseguita</w:t>
      </w:r>
      <w:r w:rsidR="005E4691" w:rsidRPr="00BF3B04">
        <w:rPr>
          <w:rFonts w:ascii="Arial" w:hAnsi="Arial" w:cs="Arial"/>
          <w:sz w:val="24"/>
          <w:szCs w:val="24"/>
        </w:rPr>
        <w:t>);</w:t>
      </w:r>
    </w:p>
    <w:p w14:paraId="2203E9F1" w14:textId="77777777" w:rsidR="00C35231" w:rsidRPr="00C35231" w:rsidRDefault="005E4691" w:rsidP="005E4691">
      <w:pPr>
        <w:pStyle w:val="Paragrafoelenco"/>
        <w:numPr>
          <w:ilvl w:val="0"/>
          <w:numId w:val="4"/>
        </w:numPr>
        <w:spacing w:before="120" w:after="0" w:line="240" w:lineRule="auto"/>
        <w:ind w:left="709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BF3B04">
        <w:rPr>
          <w:rFonts w:ascii="Arial" w:hAnsi="Arial" w:cs="Arial"/>
          <w:i/>
          <w:sz w:val="24"/>
          <w:szCs w:val="24"/>
        </w:rPr>
        <w:t>(mandante)</w:t>
      </w:r>
    </w:p>
    <w:p w14:paraId="0B327B6D" w14:textId="77777777" w:rsidR="005E4691" w:rsidRPr="00BF3B04" w:rsidRDefault="005E4691" w:rsidP="00C35231">
      <w:pPr>
        <w:pStyle w:val="Paragrafoelenco"/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BF3B04">
        <w:rPr>
          <w:rFonts w:ascii="Arial" w:hAnsi="Arial" w:cs="Arial"/>
          <w:sz w:val="24"/>
          <w:szCs w:val="24"/>
        </w:rPr>
        <w:t xml:space="preserve"> __________________________________________________ </w:t>
      </w:r>
      <w:r w:rsidRPr="00BF3B04">
        <w:rPr>
          <w:rFonts w:ascii="Arial" w:hAnsi="Arial" w:cs="Arial"/>
          <w:i/>
          <w:sz w:val="24"/>
          <w:szCs w:val="24"/>
        </w:rPr>
        <w:t>(indicare la denominazione sociale)</w:t>
      </w:r>
      <w:r w:rsidRPr="00BF3B04">
        <w:rPr>
          <w:rFonts w:ascii="Arial" w:hAnsi="Arial" w:cs="Arial"/>
          <w:sz w:val="24"/>
          <w:szCs w:val="24"/>
        </w:rPr>
        <w:t xml:space="preserve"> _______________ </w:t>
      </w:r>
      <w:r w:rsidRPr="00BF3B04">
        <w:rPr>
          <w:rFonts w:ascii="Arial" w:hAnsi="Arial" w:cs="Arial"/>
          <w:i/>
          <w:sz w:val="24"/>
          <w:szCs w:val="24"/>
        </w:rPr>
        <w:t>(indicare la forma giuridica)</w:t>
      </w:r>
      <w:r w:rsidRPr="00BF3B04">
        <w:rPr>
          <w:rFonts w:ascii="Arial" w:hAnsi="Arial" w:cs="Arial"/>
          <w:sz w:val="24"/>
          <w:szCs w:val="24"/>
        </w:rPr>
        <w:t xml:space="preserve"> _______________ </w:t>
      </w:r>
      <w:r w:rsidRPr="00BF3B04">
        <w:rPr>
          <w:rFonts w:ascii="Arial" w:hAnsi="Arial" w:cs="Arial"/>
          <w:i/>
          <w:sz w:val="24"/>
          <w:szCs w:val="24"/>
        </w:rPr>
        <w:t>(indicare la sede legale)</w:t>
      </w:r>
      <w:r w:rsidRPr="00BF3B04">
        <w:rPr>
          <w:rFonts w:ascii="Arial" w:hAnsi="Arial" w:cs="Arial"/>
          <w:sz w:val="24"/>
          <w:szCs w:val="24"/>
        </w:rPr>
        <w:t xml:space="preserve"> ___________________________ </w:t>
      </w:r>
      <w:r w:rsidRPr="00BF3B04">
        <w:rPr>
          <w:rFonts w:ascii="Arial" w:hAnsi="Arial" w:cs="Arial"/>
          <w:i/>
          <w:sz w:val="24"/>
          <w:szCs w:val="24"/>
        </w:rPr>
        <w:t>(indicare CF e PI),</w:t>
      </w:r>
      <w:r w:rsidRPr="00BF3B04">
        <w:rPr>
          <w:rFonts w:ascii="Arial" w:hAnsi="Arial" w:cs="Arial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 </w:t>
      </w:r>
      <w:r w:rsidRPr="00BF3B04">
        <w:rPr>
          <w:rFonts w:ascii="Arial" w:hAnsi="Arial" w:cs="Arial"/>
          <w:i/>
          <w:sz w:val="24"/>
          <w:szCs w:val="24"/>
        </w:rPr>
        <w:t>(indicare la quota del servizio che in caso di aggiudicazione verrà eseguita);</w:t>
      </w:r>
    </w:p>
    <w:p w14:paraId="2AB5B2E8" w14:textId="77777777" w:rsidR="005E4691" w:rsidRPr="00BF3B04" w:rsidRDefault="00C35231" w:rsidP="00EB46F7">
      <w:pPr>
        <w:pStyle w:val="Paragrafoelenco"/>
        <w:numPr>
          <w:ilvl w:val="0"/>
          <w:numId w:val="4"/>
        </w:numPr>
        <w:spacing w:before="120" w:after="0" w:line="240" w:lineRule="auto"/>
        <w:ind w:left="709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BF3B04">
        <w:rPr>
          <w:rFonts w:ascii="Arial" w:hAnsi="Arial" w:cs="Arial"/>
          <w:i/>
          <w:sz w:val="24"/>
          <w:szCs w:val="24"/>
        </w:rPr>
        <w:t>(mandante)</w:t>
      </w:r>
      <w:r w:rsidRPr="00BF3B04">
        <w:rPr>
          <w:rFonts w:ascii="Arial" w:hAnsi="Arial" w:cs="Arial"/>
          <w:sz w:val="24"/>
          <w:szCs w:val="24"/>
        </w:rPr>
        <w:t xml:space="preserve"> </w:t>
      </w:r>
      <w:r w:rsidR="005E4691" w:rsidRPr="00BF3B04">
        <w:rPr>
          <w:rFonts w:ascii="Arial" w:hAnsi="Arial" w:cs="Arial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5E4691" w:rsidRPr="00BF3B04">
        <w:rPr>
          <w:rFonts w:ascii="Arial" w:hAnsi="Arial" w:cs="Arial"/>
          <w:i/>
          <w:sz w:val="24"/>
          <w:szCs w:val="24"/>
        </w:rPr>
        <w:t>(per ogni altra mandante indicare la denominazione sociale, forma giuridica, sede legale, CF e PI, nonché la quota del servizio che in caso di aggiudicazione verrà eseguita);</w:t>
      </w:r>
    </w:p>
    <w:p w14:paraId="179D2B80" w14:textId="77777777" w:rsidR="00C35231" w:rsidRDefault="00C35231" w:rsidP="005E4691">
      <w:pPr>
        <w:tabs>
          <w:tab w:val="left" w:pos="1985"/>
        </w:tabs>
        <w:rPr>
          <w:rFonts w:ascii="Arial" w:hAnsi="Arial" w:cs="Arial"/>
        </w:rPr>
      </w:pPr>
    </w:p>
    <w:p w14:paraId="039A9057" w14:textId="77777777" w:rsidR="005E4691" w:rsidRPr="00C35231" w:rsidRDefault="005E4691" w:rsidP="00C35231">
      <w:pPr>
        <w:tabs>
          <w:tab w:val="left" w:pos="1985"/>
        </w:tabs>
        <w:rPr>
          <w:rFonts w:ascii="Arial" w:hAnsi="Arial" w:cs="Arial"/>
        </w:rPr>
      </w:pPr>
      <w:r w:rsidRPr="00BF3B04">
        <w:rPr>
          <w:rFonts w:ascii="Arial" w:hAnsi="Arial" w:cs="Arial"/>
        </w:rPr>
        <w:lastRenderedPageBreak/>
        <w:t xml:space="preserve">□ capogruppo di un RT/consorzio </w:t>
      </w:r>
      <w:r w:rsidR="000D0414" w:rsidRPr="00BF3B04">
        <w:rPr>
          <w:rFonts w:ascii="Arial" w:hAnsi="Arial" w:cs="Arial"/>
          <w:b/>
        </w:rPr>
        <w:t>non ancora costituito</w:t>
      </w:r>
      <w:r w:rsidR="000D0414" w:rsidRPr="00BF3B04">
        <w:rPr>
          <w:rFonts w:ascii="Arial" w:hAnsi="Arial" w:cs="Arial"/>
        </w:rPr>
        <w:t xml:space="preserve"> </w:t>
      </w:r>
      <w:r w:rsidRPr="00BF3B04">
        <w:rPr>
          <w:rFonts w:ascii="Arial" w:hAnsi="Arial" w:cs="Arial"/>
        </w:rPr>
        <w:t xml:space="preserve">formato dalle seguenti imprese: </w:t>
      </w:r>
    </w:p>
    <w:p w14:paraId="5BA00DFB" w14:textId="77777777" w:rsidR="005E4691" w:rsidRPr="00BF3B04" w:rsidRDefault="005E4691" w:rsidP="005E4691">
      <w:pPr>
        <w:pStyle w:val="Paragrafoelenco"/>
        <w:numPr>
          <w:ilvl w:val="0"/>
          <w:numId w:val="4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F3B04">
        <w:rPr>
          <w:rFonts w:ascii="Arial" w:hAnsi="Arial" w:cs="Arial"/>
          <w:i/>
          <w:sz w:val="24"/>
          <w:szCs w:val="24"/>
        </w:rPr>
        <w:t>(mandataria)</w:t>
      </w:r>
      <w:r w:rsidRPr="00BF3B04">
        <w:rPr>
          <w:rFonts w:ascii="Arial" w:hAnsi="Arial" w:cs="Arial"/>
          <w:sz w:val="24"/>
          <w:szCs w:val="24"/>
        </w:rPr>
        <w:t xml:space="preserve"> ___________________________________________________________ </w:t>
      </w:r>
      <w:r w:rsidRPr="00BF3B04">
        <w:rPr>
          <w:rFonts w:ascii="Arial" w:hAnsi="Arial" w:cs="Arial"/>
          <w:i/>
          <w:sz w:val="24"/>
          <w:szCs w:val="24"/>
        </w:rPr>
        <w:t>(indicare la denominazione sociale)</w:t>
      </w:r>
      <w:r w:rsidRPr="00BF3B04">
        <w:rPr>
          <w:rFonts w:ascii="Arial" w:hAnsi="Arial" w:cs="Arial"/>
          <w:sz w:val="24"/>
          <w:szCs w:val="24"/>
        </w:rPr>
        <w:t xml:space="preserve"> _______________________ </w:t>
      </w:r>
      <w:r w:rsidRPr="00BF3B04">
        <w:rPr>
          <w:rFonts w:ascii="Arial" w:hAnsi="Arial" w:cs="Arial"/>
          <w:i/>
          <w:sz w:val="24"/>
          <w:szCs w:val="24"/>
        </w:rPr>
        <w:t>(indicare la forma giuridica)</w:t>
      </w:r>
      <w:r w:rsidRPr="00BF3B04">
        <w:rPr>
          <w:rFonts w:ascii="Arial" w:hAnsi="Arial" w:cs="Arial"/>
          <w:sz w:val="24"/>
          <w:szCs w:val="24"/>
        </w:rPr>
        <w:t xml:space="preserve"> ____________________________________ </w:t>
      </w:r>
      <w:r w:rsidRPr="00BF3B04">
        <w:rPr>
          <w:rFonts w:ascii="Arial" w:hAnsi="Arial" w:cs="Arial"/>
          <w:i/>
          <w:sz w:val="24"/>
          <w:szCs w:val="24"/>
        </w:rPr>
        <w:t>(indicare la sede legale)</w:t>
      </w:r>
      <w:r w:rsidRPr="00BF3B04">
        <w:rPr>
          <w:rFonts w:ascii="Arial" w:hAnsi="Arial" w:cs="Arial"/>
          <w:sz w:val="24"/>
          <w:szCs w:val="24"/>
        </w:rPr>
        <w:t xml:space="preserve">___________________________________ </w:t>
      </w:r>
      <w:r w:rsidRPr="00BF3B04">
        <w:rPr>
          <w:rFonts w:ascii="Arial" w:hAnsi="Arial" w:cs="Arial"/>
          <w:i/>
          <w:sz w:val="24"/>
          <w:szCs w:val="24"/>
        </w:rPr>
        <w:t>(indicare CF e PI),</w:t>
      </w:r>
      <w:r w:rsidRPr="00BF3B04">
        <w:rPr>
          <w:rFonts w:ascii="Arial" w:hAnsi="Arial" w:cs="Arial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_______________________________________________________________________________________________________________________________________________________________________________________________________________(</w:t>
      </w:r>
      <w:r w:rsidRPr="005C28BB">
        <w:rPr>
          <w:rFonts w:ascii="Arial" w:hAnsi="Arial" w:cs="Arial"/>
          <w:i/>
          <w:sz w:val="24"/>
          <w:szCs w:val="24"/>
        </w:rPr>
        <w:t>indicare la quota del servizio, in misura comunque maggioritaria, che in caso di aggiudicazione verrà eseguita</w:t>
      </w:r>
      <w:r w:rsidRPr="00BF3B04">
        <w:rPr>
          <w:rFonts w:ascii="Arial" w:hAnsi="Arial" w:cs="Arial"/>
          <w:sz w:val="24"/>
          <w:szCs w:val="24"/>
        </w:rPr>
        <w:t>);</w:t>
      </w:r>
    </w:p>
    <w:p w14:paraId="26452EC0" w14:textId="77777777" w:rsidR="00C35231" w:rsidRPr="00C35231" w:rsidRDefault="005E4691" w:rsidP="005E4691">
      <w:pPr>
        <w:pStyle w:val="Paragrafoelenco"/>
        <w:numPr>
          <w:ilvl w:val="0"/>
          <w:numId w:val="4"/>
        </w:numPr>
        <w:spacing w:before="120" w:after="0" w:line="240" w:lineRule="auto"/>
        <w:ind w:left="709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BF3B04">
        <w:rPr>
          <w:rFonts w:ascii="Arial" w:hAnsi="Arial" w:cs="Arial"/>
          <w:i/>
          <w:sz w:val="24"/>
          <w:szCs w:val="24"/>
        </w:rPr>
        <w:t>(mandante)</w:t>
      </w:r>
    </w:p>
    <w:p w14:paraId="471F4A0D" w14:textId="77777777" w:rsidR="005E4691" w:rsidRPr="00BF3B04" w:rsidRDefault="005E4691" w:rsidP="00C35231">
      <w:pPr>
        <w:pStyle w:val="Paragrafoelenco"/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BF3B04">
        <w:rPr>
          <w:rFonts w:ascii="Arial" w:hAnsi="Arial" w:cs="Arial"/>
          <w:sz w:val="24"/>
          <w:szCs w:val="24"/>
        </w:rPr>
        <w:t xml:space="preserve">__________________________________________________ </w:t>
      </w:r>
      <w:r w:rsidRPr="00BF3B04">
        <w:rPr>
          <w:rFonts w:ascii="Arial" w:hAnsi="Arial" w:cs="Arial"/>
          <w:i/>
          <w:sz w:val="24"/>
          <w:szCs w:val="24"/>
        </w:rPr>
        <w:t>(indicare la denominazione sociale)</w:t>
      </w:r>
      <w:r w:rsidRPr="00BF3B04">
        <w:rPr>
          <w:rFonts w:ascii="Arial" w:hAnsi="Arial" w:cs="Arial"/>
          <w:sz w:val="24"/>
          <w:szCs w:val="24"/>
        </w:rPr>
        <w:t xml:space="preserve"> _______________ </w:t>
      </w:r>
      <w:r w:rsidRPr="00BF3B04">
        <w:rPr>
          <w:rFonts w:ascii="Arial" w:hAnsi="Arial" w:cs="Arial"/>
          <w:i/>
          <w:sz w:val="24"/>
          <w:szCs w:val="24"/>
        </w:rPr>
        <w:t>(indicare la forma giuridica)</w:t>
      </w:r>
      <w:r w:rsidRPr="00BF3B04">
        <w:rPr>
          <w:rFonts w:ascii="Arial" w:hAnsi="Arial" w:cs="Arial"/>
          <w:sz w:val="24"/>
          <w:szCs w:val="24"/>
        </w:rPr>
        <w:t xml:space="preserve"> _______________ </w:t>
      </w:r>
      <w:r w:rsidRPr="00BF3B04">
        <w:rPr>
          <w:rFonts w:ascii="Arial" w:hAnsi="Arial" w:cs="Arial"/>
          <w:i/>
          <w:sz w:val="24"/>
          <w:szCs w:val="24"/>
        </w:rPr>
        <w:t>(indicare la sede legale)</w:t>
      </w:r>
      <w:r w:rsidRPr="00BF3B04">
        <w:rPr>
          <w:rFonts w:ascii="Arial" w:hAnsi="Arial" w:cs="Arial"/>
          <w:sz w:val="24"/>
          <w:szCs w:val="24"/>
        </w:rPr>
        <w:t xml:space="preserve"> ___________________________ </w:t>
      </w:r>
      <w:r w:rsidRPr="00BF3B04">
        <w:rPr>
          <w:rFonts w:ascii="Arial" w:hAnsi="Arial" w:cs="Arial"/>
          <w:i/>
          <w:sz w:val="24"/>
          <w:szCs w:val="24"/>
        </w:rPr>
        <w:t>(indicare CF e PI),</w:t>
      </w:r>
      <w:r w:rsidRPr="00BF3B04">
        <w:rPr>
          <w:rFonts w:ascii="Arial" w:hAnsi="Arial" w:cs="Arial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 </w:t>
      </w:r>
      <w:r w:rsidRPr="00BF3B04">
        <w:rPr>
          <w:rFonts w:ascii="Arial" w:hAnsi="Arial" w:cs="Arial"/>
          <w:i/>
          <w:sz w:val="24"/>
          <w:szCs w:val="24"/>
        </w:rPr>
        <w:t>(indicare la quota del servizio che in caso di aggiudicazione verrà eseguita);</w:t>
      </w:r>
    </w:p>
    <w:p w14:paraId="1668A772" w14:textId="77777777" w:rsidR="00C35231" w:rsidRPr="00C35231" w:rsidRDefault="00C35231" w:rsidP="00457605">
      <w:pPr>
        <w:pStyle w:val="Paragrafoelenco"/>
        <w:numPr>
          <w:ilvl w:val="0"/>
          <w:numId w:val="4"/>
        </w:numPr>
        <w:spacing w:before="120" w:after="0" w:line="240" w:lineRule="auto"/>
        <w:ind w:left="709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BF3B04">
        <w:rPr>
          <w:rFonts w:ascii="Arial" w:hAnsi="Arial" w:cs="Arial"/>
          <w:i/>
          <w:sz w:val="24"/>
          <w:szCs w:val="24"/>
        </w:rPr>
        <w:t>(mandante)</w:t>
      </w:r>
    </w:p>
    <w:p w14:paraId="47EC8845" w14:textId="77777777" w:rsidR="000512BA" w:rsidRPr="00457605" w:rsidRDefault="00C35231" w:rsidP="00C35231">
      <w:pPr>
        <w:pStyle w:val="Paragrafoelenco"/>
        <w:spacing w:before="120"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</w:t>
      </w:r>
      <w:r w:rsidR="005E4691" w:rsidRPr="00BF3B04">
        <w:rPr>
          <w:rFonts w:ascii="Arial" w:hAnsi="Arial" w:cs="Arial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5E4691" w:rsidRPr="00BF3B04">
        <w:rPr>
          <w:rFonts w:ascii="Arial" w:hAnsi="Arial" w:cs="Arial"/>
          <w:i/>
          <w:sz w:val="24"/>
          <w:szCs w:val="24"/>
        </w:rPr>
        <w:t>(per ogni altra mandante indicare la denominazione sociale, forma giuridica, sede legale, CF e PI, nonché la quota del servizio che in caso di aggiudicazione verrà eseguita);</w:t>
      </w:r>
    </w:p>
    <w:p w14:paraId="5834A052" w14:textId="77777777" w:rsidR="005B26D1" w:rsidRPr="00BF3B04" w:rsidRDefault="005B26D1" w:rsidP="00BF3B04">
      <w:pPr>
        <w:tabs>
          <w:tab w:val="left" w:pos="3690"/>
          <w:tab w:val="center" w:pos="4819"/>
        </w:tabs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BF3B04">
        <w:rPr>
          <w:rFonts w:ascii="Arial" w:hAnsi="Arial" w:cs="Arial"/>
          <w:b/>
        </w:rPr>
        <w:t>E SI IMPEGNA A GARANTIRE</w:t>
      </w:r>
    </w:p>
    <w:p w14:paraId="75F76126" w14:textId="77777777" w:rsidR="005B26D1" w:rsidRPr="00457605" w:rsidRDefault="005B26D1" w:rsidP="00457605">
      <w:pPr>
        <w:spacing w:afterLines="120" w:after="288"/>
        <w:rPr>
          <w:rFonts w:ascii="Arial" w:hAnsi="Arial" w:cs="Arial"/>
          <w:bCs/>
        </w:rPr>
      </w:pPr>
      <w:r w:rsidRPr="00BF3B04">
        <w:rPr>
          <w:rFonts w:ascii="Arial" w:hAnsi="Arial" w:cs="Arial"/>
          <w:i/>
        </w:rPr>
        <w:t xml:space="preserve">(nel caso di RTI o consorzio ordinario costituendo) </w:t>
      </w:r>
      <w:r w:rsidRPr="00BF3B04">
        <w:rPr>
          <w:rFonts w:ascii="Arial" w:hAnsi="Arial" w:cs="Arial"/>
          <w:bCs/>
        </w:rPr>
        <w:t>i</w:t>
      </w:r>
      <w:r w:rsidRPr="00BF3B04">
        <w:rPr>
          <w:rFonts w:ascii="Arial" w:hAnsi="Arial" w:cs="Arial"/>
        </w:rPr>
        <w:t>n caso di aggiudicazione della gara, il conferimento da parte dei membri del RTI del mandato collettivo speciale con rappresentanza alla mandataria che stipulerà il contratto in nome e p</w:t>
      </w:r>
      <w:r w:rsidR="00C35231">
        <w:rPr>
          <w:rFonts w:ascii="Arial" w:hAnsi="Arial" w:cs="Arial"/>
        </w:rPr>
        <w:t>er conto proprio delle mandanti</w:t>
      </w:r>
      <w:r w:rsidRPr="00BF3B04">
        <w:rPr>
          <w:rFonts w:ascii="Arial" w:hAnsi="Arial" w:cs="Arial"/>
        </w:rPr>
        <w:t>.</w:t>
      </w:r>
    </w:p>
    <w:p w14:paraId="2E56D635" w14:textId="77777777" w:rsidR="00EB46F7" w:rsidRPr="00BF3B04" w:rsidRDefault="00605AD8" w:rsidP="005B26D1">
      <w:pPr>
        <w:tabs>
          <w:tab w:val="left" w:pos="3690"/>
          <w:tab w:val="center" w:pos="4819"/>
        </w:tabs>
        <w:spacing w:before="100" w:beforeAutospacing="1" w:after="100" w:afterAutospacing="1"/>
        <w:rPr>
          <w:rFonts w:ascii="Arial" w:hAnsi="Arial" w:cs="Arial"/>
          <w:b/>
        </w:rPr>
      </w:pPr>
      <w:r w:rsidRPr="00BF3B04">
        <w:rPr>
          <w:rFonts w:ascii="Arial" w:hAnsi="Arial" w:cs="Arial"/>
          <w:b/>
        </w:rPr>
        <w:t>Luogo e data</w:t>
      </w:r>
    </w:p>
    <w:p w14:paraId="54647C34" w14:textId="77777777" w:rsidR="0042162D" w:rsidRPr="00BF3B04" w:rsidRDefault="0042162D" w:rsidP="0042162D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  <w:i/>
        </w:rPr>
      </w:pPr>
      <w:r w:rsidRPr="00BF3B04">
        <w:rPr>
          <w:rFonts w:ascii="Arial" w:hAnsi="Arial" w:cs="Arial"/>
        </w:rPr>
        <w:t xml:space="preserve">                                                                          TIMBRO DEL CONCORRENTE</w:t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  <w:t xml:space="preserve">                </w:t>
      </w:r>
      <w:r w:rsidR="00457605">
        <w:rPr>
          <w:rFonts w:ascii="Arial" w:hAnsi="Arial" w:cs="Arial"/>
        </w:rPr>
        <w:t xml:space="preserve">           </w:t>
      </w:r>
      <w:r w:rsidR="009D2F83">
        <w:rPr>
          <w:rFonts w:ascii="Arial" w:hAnsi="Arial" w:cs="Arial"/>
        </w:rPr>
        <w:t xml:space="preserve">     </w:t>
      </w:r>
      <w:r w:rsidRPr="00BF3B04">
        <w:rPr>
          <w:rFonts w:ascii="Arial" w:hAnsi="Arial" w:cs="Arial"/>
        </w:rPr>
        <w:t>(</w:t>
      </w:r>
      <w:r w:rsidRPr="00BF3B04">
        <w:rPr>
          <w:rFonts w:ascii="Arial" w:hAnsi="Arial" w:cs="Arial"/>
          <w:i/>
        </w:rPr>
        <w:t>mandataria/capogruppo del RTI o consorzio ordinario)</w:t>
      </w:r>
    </w:p>
    <w:p w14:paraId="2DFDC5A3" w14:textId="77777777" w:rsidR="0042162D" w:rsidRPr="00132A68" w:rsidRDefault="0042162D" w:rsidP="0042162D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BF3B04">
        <w:rPr>
          <w:rFonts w:ascii="Arial" w:hAnsi="Arial" w:cs="Arial"/>
        </w:rPr>
        <w:t xml:space="preserve">                                            </w:t>
      </w:r>
      <w:r w:rsidRPr="00132A68">
        <w:rPr>
          <w:rFonts w:ascii="Arial" w:hAnsi="Arial" w:cs="Arial"/>
          <w:sz w:val="22"/>
          <w:szCs w:val="22"/>
        </w:rPr>
        <w:t>FIRMA DEL LEGALE RAPPRESENTANTE O PROCURATORE</w:t>
      </w:r>
    </w:p>
    <w:p w14:paraId="7B93C385" w14:textId="77777777" w:rsidR="00D20422" w:rsidRPr="00132A68" w:rsidRDefault="0042162D" w:rsidP="0042162D">
      <w:pPr>
        <w:tabs>
          <w:tab w:val="left" w:pos="360"/>
        </w:tabs>
        <w:jc w:val="center"/>
        <w:rPr>
          <w:rFonts w:ascii="Arial" w:hAnsi="Arial" w:cs="Arial"/>
          <w:sz w:val="22"/>
          <w:szCs w:val="22"/>
        </w:rPr>
      </w:pPr>
      <w:r w:rsidRPr="00132A68">
        <w:rPr>
          <w:rFonts w:ascii="Arial" w:hAnsi="Arial" w:cs="Arial"/>
          <w:sz w:val="22"/>
          <w:szCs w:val="22"/>
        </w:rPr>
        <w:t xml:space="preserve">                                      DELL’IMPRESA</w:t>
      </w:r>
    </w:p>
    <w:p w14:paraId="6EC0C631" w14:textId="77777777" w:rsidR="00C35231" w:rsidRDefault="00C35231" w:rsidP="00D20422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74802FD2" w14:textId="77777777" w:rsidR="00D20422" w:rsidRPr="00BF3B04" w:rsidRDefault="005657A8" w:rsidP="00D20422">
      <w:pPr>
        <w:spacing w:before="100" w:beforeAutospacing="1" w:after="100" w:afterAutospacing="1"/>
        <w:rPr>
          <w:rFonts w:ascii="Arial" w:hAnsi="Arial" w:cs="Arial"/>
        </w:rPr>
      </w:pPr>
      <w:r w:rsidRPr="00132A68">
        <w:rPr>
          <w:rFonts w:ascii="Arial" w:hAnsi="Arial" w:cs="Arial"/>
          <w:sz w:val="22"/>
          <w:szCs w:val="22"/>
        </w:rPr>
        <w:t xml:space="preserve"> </w:t>
      </w:r>
      <w:r w:rsidR="00D20422" w:rsidRPr="00BF3B04">
        <w:rPr>
          <w:rFonts w:ascii="Arial" w:hAnsi="Arial" w:cs="Arial"/>
        </w:rPr>
        <w:t xml:space="preserve">Il/La sottoscritto/a </w:t>
      </w:r>
      <w:r w:rsidR="0011493D" w:rsidRPr="00BF3B04">
        <w:rPr>
          <w:rFonts w:ascii="Arial" w:hAnsi="Arial" w:cs="Arial"/>
        </w:rPr>
        <w:t>_________________________</w:t>
      </w:r>
      <w:r w:rsidR="00D20422" w:rsidRPr="00BF3B04">
        <w:rPr>
          <w:rFonts w:ascii="Arial" w:hAnsi="Arial" w:cs="Arial"/>
        </w:rPr>
        <w:t xml:space="preserve">_____________ nato/a </w:t>
      </w:r>
      <w:proofErr w:type="spellStart"/>
      <w:r w:rsidR="00D20422" w:rsidRPr="00BF3B04">
        <w:rPr>
          <w:rFonts w:ascii="Arial" w:hAnsi="Arial" w:cs="Arial"/>
        </w:rPr>
        <w:t>a</w:t>
      </w:r>
      <w:proofErr w:type="spellEnd"/>
      <w:r w:rsidR="00D20422" w:rsidRPr="00BF3B04">
        <w:rPr>
          <w:rFonts w:ascii="Arial" w:hAnsi="Arial" w:cs="Arial"/>
        </w:rPr>
        <w:t xml:space="preserve"> </w:t>
      </w:r>
      <w:r w:rsidR="0011493D" w:rsidRPr="00BF3B04">
        <w:rPr>
          <w:rFonts w:ascii="Arial" w:hAnsi="Arial" w:cs="Arial"/>
        </w:rPr>
        <w:t>______________</w:t>
      </w:r>
      <w:r w:rsidR="00D20422" w:rsidRPr="00BF3B04">
        <w:rPr>
          <w:rFonts w:ascii="Arial" w:hAnsi="Arial" w:cs="Arial"/>
        </w:rPr>
        <w:t>____________ il ________________ CF</w:t>
      </w:r>
      <w:r w:rsidR="0011493D" w:rsidRPr="00BF3B04">
        <w:rPr>
          <w:rFonts w:ascii="Arial" w:hAnsi="Arial" w:cs="Arial"/>
        </w:rPr>
        <w:t xml:space="preserve"> ________________</w:t>
      </w:r>
      <w:r w:rsidR="00D20422" w:rsidRPr="00BF3B04">
        <w:rPr>
          <w:rFonts w:ascii="Arial" w:hAnsi="Arial" w:cs="Arial"/>
        </w:rPr>
        <w:t>_______________ residente a ____________ (___), via ________________ n.______ in qualità di:</w:t>
      </w:r>
    </w:p>
    <w:p w14:paraId="74B78C63" w14:textId="77777777" w:rsidR="00D20422" w:rsidRPr="00BF3B04" w:rsidRDefault="00D20422" w:rsidP="00D20422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□ </w:t>
      </w:r>
      <w:r w:rsidRPr="00BF3B04">
        <w:rPr>
          <w:rFonts w:ascii="Arial" w:hAnsi="Arial" w:cs="Arial"/>
          <w:i/>
        </w:rPr>
        <w:t>(se del caso)</w:t>
      </w:r>
      <w:r w:rsidRPr="00BF3B04">
        <w:rPr>
          <w:rFonts w:ascii="Arial" w:hAnsi="Arial" w:cs="Arial"/>
        </w:rPr>
        <w:t xml:space="preserve"> legale rappresentante</w:t>
      </w:r>
      <w:r w:rsidRPr="00BF3B04">
        <w:rPr>
          <w:rFonts w:ascii="Arial" w:hAnsi="Arial" w:cs="Arial"/>
          <w:i/>
        </w:rPr>
        <w:t xml:space="preserve"> </w:t>
      </w:r>
    </w:p>
    <w:p w14:paraId="4091B0F8" w14:textId="77777777" w:rsidR="00D20422" w:rsidRPr="00BF3B04" w:rsidRDefault="00D20422" w:rsidP="00D20422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□ </w:t>
      </w:r>
      <w:r w:rsidRPr="00BF3B04">
        <w:rPr>
          <w:rFonts w:ascii="Arial" w:hAnsi="Arial" w:cs="Arial"/>
          <w:i/>
        </w:rPr>
        <w:t xml:space="preserve">(se del caso) </w:t>
      </w:r>
      <w:r w:rsidRPr="00BF3B04">
        <w:rPr>
          <w:rFonts w:ascii="Arial" w:hAnsi="Arial" w:cs="Arial"/>
        </w:rPr>
        <w:t>procuratore generale/speciale, giusta procura allegata in originale o copia autenticata ai sensi del DPR 445/00</w:t>
      </w:r>
    </w:p>
    <w:p w14:paraId="303EEF70" w14:textId="77777777" w:rsidR="00D20422" w:rsidRPr="00BF3B04" w:rsidRDefault="00D20422" w:rsidP="00D20422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della </w:t>
      </w:r>
      <w:r w:rsidR="0011493D" w:rsidRPr="00BF3B04">
        <w:rPr>
          <w:rFonts w:ascii="Arial" w:hAnsi="Arial" w:cs="Arial"/>
        </w:rPr>
        <w:t>_____________________________________</w:t>
      </w:r>
      <w:r w:rsidRPr="00BF3B04">
        <w:rPr>
          <w:rFonts w:ascii="Arial" w:hAnsi="Arial" w:cs="Arial"/>
        </w:rPr>
        <w:t>________________ (</w:t>
      </w:r>
      <w:r w:rsidRPr="00BF3B04">
        <w:rPr>
          <w:rFonts w:ascii="Arial" w:hAnsi="Arial" w:cs="Arial"/>
          <w:i/>
        </w:rPr>
        <w:t xml:space="preserve">mandante/consorziata di un </w:t>
      </w:r>
      <w:r w:rsidRPr="00132A68">
        <w:rPr>
          <w:rFonts w:ascii="Arial" w:hAnsi="Arial" w:cs="Arial"/>
          <w:b/>
          <w:i/>
        </w:rPr>
        <w:t>costituendo RTI/Consorzio</w:t>
      </w:r>
      <w:r w:rsidRPr="00BF3B04">
        <w:rPr>
          <w:rFonts w:ascii="Arial" w:hAnsi="Arial" w:cs="Arial"/>
          <w:i/>
        </w:rPr>
        <w:t xml:space="preserve"> ordinario di concorrenti;</w:t>
      </w:r>
      <w:r w:rsidRPr="00BF3B04">
        <w:rPr>
          <w:rFonts w:ascii="Arial" w:hAnsi="Arial" w:cs="Arial"/>
        </w:rPr>
        <w:t xml:space="preserve">) </w:t>
      </w:r>
      <w:r w:rsidRPr="00874469">
        <w:rPr>
          <w:rFonts w:ascii="Arial" w:hAnsi="Arial" w:cs="Arial"/>
          <w:b/>
        </w:rPr>
        <w:t>dichiara di accettare il contenuto della presente domanda</w:t>
      </w:r>
      <w:r w:rsidRPr="00BF3B04">
        <w:rPr>
          <w:rFonts w:ascii="Arial" w:hAnsi="Arial" w:cs="Arial"/>
        </w:rPr>
        <w:t xml:space="preserve"> di partecipazione formulata dalla </w:t>
      </w:r>
      <w:r w:rsidR="0011493D" w:rsidRPr="00BF3B04">
        <w:rPr>
          <w:rFonts w:ascii="Arial" w:hAnsi="Arial" w:cs="Arial"/>
        </w:rPr>
        <w:t>___________________</w:t>
      </w:r>
      <w:r w:rsidRPr="00BF3B04">
        <w:rPr>
          <w:rFonts w:ascii="Arial" w:hAnsi="Arial" w:cs="Arial"/>
        </w:rPr>
        <w:t>_____________ (</w:t>
      </w:r>
      <w:r w:rsidRPr="00BF3B04">
        <w:rPr>
          <w:rFonts w:ascii="Arial" w:hAnsi="Arial" w:cs="Arial"/>
          <w:i/>
        </w:rPr>
        <w:t>mandataria/capogruppo</w:t>
      </w:r>
      <w:r w:rsidR="00882587" w:rsidRPr="00BF3B04">
        <w:rPr>
          <w:rFonts w:ascii="Arial" w:hAnsi="Arial" w:cs="Arial"/>
        </w:rPr>
        <w:t xml:space="preserve">) e </w:t>
      </w:r>
      <w:r w:rsidR="00882587" w:rsidRPr="00132A68">
        <w:rPr>
          <w:rFonts w:ascii="Arial" w:hAnsi="Arial" w:cs="Arial"/>
          <w:b/>
        </w:rPr>
        <w:t xml:space="preserve">si impegna, </w:t>
      </w:r>
      <w:r w:rsidRPr="00132A68">
        <w:rPr>
          <w:rFonts w:ascii="Arial" w:hAnsi="Arial" w:cs="Arial"/>
          <w:b/>
        </w:rPr>
        <w:t>in caso di aggiudicazione della gara, a conferire mandato collettivo speciale con rappresentanza alla mandataria che stipulerà il contratto in nome e per conto delle mandanti.</w:t>
      </w:r>
    </w:p>
    <w:p w14:paraId="79747141" w14:textId="77777777" w:rsidR="00D20422" w:rsidRPr="00BF3B04" w:rsidRDefault="00D20422" w:rsidP="00D20422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 </w:t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</w:p>
    <w:p w14:paraId="0329B517" w14:textId="77777777" w:rsidR="00D20422" w:rsidRPr="00BF3B04" w:rsidRDefault="00D20422" w:rsidP="00D20422">
      <w:pPr>
        <w:spacing w:before="100" w:beforeAutospacing="1" w:after="100" w:afterAutospacing="1"/>
        <w:ind w:left="3540" w:firstLine="708"/>
        <w:rPr>
          <w:rFonts w:ascii="Arial" w:hAnsi="Arial" w:cs="Arial"/>
        </w:rPr>
      </w:pPr>
      <w:r w:rsidRPr="00BF3B04">
        <w:rPr>
          <w:rFonts w:ascii="Arial" w:hAnsi="Arial" w:cs="Arial"/>
        </w:rPr>
        <w:t>TIMBRO DELLA MANDANTE/CONSORZIATA</w:t>
      </w:r>
    </w:p>
    <w:p w14:paraId="7214EB2D" w14:textId="77777777" w:rsidR="00D20422" w:rsidRPr="00BF3B04" w:rsidRDefault="00D20422" w:rsidP="00D20422">
      <w:pPr>
        <w:tabs>
          <w:tab w:val="left" w:pos="360"/>
        </w:tabs>
        <w:ind w:left="3540"/>
        <w:jc w:val="center"/>
        <w:rPr>
          <w:rFonts w:ascii="Arial" w:hAnsi="Arial" w:cs="Arial"/>
        </w:rPr>
      </w:pPr>
      <w:r w:rsidRPr="00BF3B04">
        <w:rPr>
          <w:rFonts w:ascii="Arial" w:hAnsi="Arial" w:cs="Arial"/>
        </w:rPr>
        <w:t>FIRMA DEL LEGALE RAPPRESENTANTE</w:t>
      </w:r>
    </w:p>
    <w:p w14:paraId="278F038E" w14:textId="77777777" w:rsidR="00D20422" w:rsidRPr="00BF3B04" w:rsidRDefault="00D20422" w:rsidP="00D20422">
      <w:pPr>
        <w:tabs>
          <w:tab w:val="left" w:pos="360"/>
        </w:tabs>
        <w:ind w:left="3540"/>
        <w:jc w:val="center"/>
        <w:rPr>
          <w:rFonts w:ascii="Arial" w:hAnsi="Arial" w:cs="Arial"/>
        </w:rPr>
      </w:pPr>
      <w:r w:rsidRPr="00BF3B04">
        <w:rPr>
          <w:rFonts w:ascii="Arial" w:hAnsi="Arial" w:cs="Arial"/>
        </w:rPr>
        <w:t>O PROCURATORE</w:t>
      </w:r>
    </w:p>
    <w:p w14:paraId="34881FD9" w14:textId="77777777" w:rsidR="00D20422" w:rsidRPr="00BF3B04" w:rsidRDefault="00D20422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653AA9B0" w14:textId="77777777" w:rsidR="005657A8" w:rsidRPr="00BF3B04" w:rsidRDefault="005657A8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168CA752" w14:textId="77777777" w:rsidR="00EB46F7" w:rsidRPr="00BF3B04" w:rsidRDefault="00EB46F7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2CFBBB39" w14:textId="77777777" w:rsidR="00EB46F7" w:rsidRDefault="00EB46F7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504A49A8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4CF8849A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7503E83A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31F0E292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0130CB4B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47F39DF7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67FFDC87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5DBC1D81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14C4BE60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5AC81A8D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49AF7D79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6C6D5429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3942947E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4A477951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33060692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0936E955" w14:textId="77777777" w:rsidR="00BD2360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1AA210A3" w14:textId="77777777" w:rsidR="00BD2360" w:rsidRPr="00BF3B04" w:rsidRDefault="00BD2360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5664FDE0" w14:textId="77777777" w:rsidR="00874469" w:rsidRPr="00BF3B04" w:rsidRDefault="00874469" w:rsidP="00EB46F7">
      <w:pPr>
        <w:tabs>
          <w:tab w:val="left" w:pos="360"/>
        </w:tabs>
        <w:rPr>
          <w:rFonts w:ascii="Arial" w:hAnsi="Arial" w:cs="Arial"/>
        </w:rPr>
      </w:pPr>
    </w:p>
    <w:p w14:paraId="7B6C7135" w14:textId="77777777" w:rsidR="00EB46F7" w:rsidRPr="00BF3B04" w:rsidRDefault="00EB46F7" w:rsidP="00EB46F7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lastRenderedPageBreak/>
        <w:t xml:space="preserve">Il/La sottoscritto/a ______________________________________ nato/a </w:t>
      </w:r>
      <w:proofErr w:type="spellStart"/>
      <w:r w:rsidRPr="00BF3B04">
        <w:rPr>
          <w:rFonts w:ascii="Arial" w:hAnsi="Arial" w:cs="Arial"/>
        </w:rPr>
        <w:t>a</w:t>
      </w:r>
      <w:proofErr w:type="spellEnd"/>
      <w:r w:rsidRPr="00BF3B04">
        <w:rPr>
          <w:rFonts w:ascii="Arial" w:hAnsi="Arial" w:cs="Arial"/>
        </w:rPr>
        <w:t xml:space="preserve"> __________________________ il ________________ CF _______________________________ residente a ____________ (___), via ________________ n.______ in qualità di:</w:t>
      </w:r>
    </w:p>
    <w:p w14:paraId="0A40019B" w14:textId="77777777" w:rsidR="00EB46F7" w:rsidRPr="00BF3B04" w:rsidRDefault="00EB46F7" w:rsidP="00EB46F7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□ </w:t>
      </w:r>
      <w:r w:rsidRPr="00BF3B04">
        <w:rPr>
          <w:rFonts w:ascii="Arial" w:hAnsi="Arial" w:cs="Arial"/>
          <w:i/>
        </w:rPr>
        <w:t>(se del caso)</w:t>
      </w:r>
      <w:r w:rsidRPr="00BF3B04">
        <w:rPr>
          <w:rFonts w:ascii="Arial" w:hAnsi="Arial" w:cs="Arial"/>
        </w:rPr>
        <w:t xml:space="preserve"> legale rappresentante</w:t>
      </w:r>
      <w:r w:rsidRPr="00BF3B04">
        <w:rPr>
          <w:rFonts w:ascii="Arial" w:hAnsi="Arial" w:cs="Arial"/>
          <w:i/>
        </w:rPr>
        <w:t xml:space="preserve"> </w:t>
      </w:r>
    </w:p>
    <w:p w14:paraId="548A5AD1" w14:textId="77777777" w:rsidR="00EB46F7" w:rsidRPr="00BF3B04" w:rsidRDefault="00EB46F7" w:rsidP="00EB46F7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□ </w:t>
      </w:r>
      <w:r w:rsidRPr="00BF3B04">
        <w:rPr>
          <w:rFonts w:ascii="Arial" w:hAnsi="Arial" w:cs="Arial"/>
          <w:i/>
        </w:rPr>
        <w:t xml:space="preserve">(se del caso) </w:t>
      </w:r>
      <w:r w:rsidRPr="00BF3B04">
        <w:rPr>
          <w:rFonts w:ascii="Arial" w:hAnsi="Arial" w:cs="Arial"/>
        </w:rPr>
        <w:t>procuratore generale/speciale, giusta procura allegata in originale o copia autenticata ai sensi del DPR 445/00</w:t>
      </w:r>
    </w:p>
    <w:p w14:paraId="5ACAF704" w14:textId="77777777" w:rsidR="00EB46F7" w:rsidRPr="00BF3B04" w:rsidRDefault="00EB46F7" w:rsidP="00EB46F7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>della _____________________________________________________ (</w:t>
      </w:r>
      <w:r w:rsidRPr="00BF3B04">
        <w:rPr>
          <w:rFonts w:ascii="Arial" w:hAnsi="Arial" w:cs="Arial"/>
          <w:i/>
        </w:rPr>
        <w:t xml:space="preserve">mandante/consorziata di un </w:t>
      </w:r>
      <w:r w:rsidR="00874469" w:rsidRPr="00132A68">
        <w:rPr>
          <w:rFonts w:ascii="Arial" w:hAnsi="Arial" w:cs="Arial"/>
          <w:b/>
          <w:i/>
        </w:rPr>
        <w:t>costitu</w:t>
      </w:r>
      <w:r w:rsidR="00C037A2">
        <w:rPr>
          <w:rFonts w:ascii="Arial" w:hAnsi="Arial" w:cs="Arial"/>
          <w:b/>
          <w:i/>
        </w:rPr>
        <w:t>ito</w:t>
      </w:r>
      <w:r w:rsidR="00874469" w:rsidRPr="00132A68">
        <w:rPr>
          <w:rFonts w:ascii="Arial" w:hAnsi="Arial" w:cs="Arial"/>
          <w:b/>
          <w:i/>
        </w:rPr>
        <w:t xml:space="preserve"> RTI/Consorzio</w:t>
      </w:r>
      <w:r w:rsidRPr="00BF3B04">
        <w:rPr>
          <w:rFonts w:ascii="Arial" w:hAnsi="Arial" w:cs="Arial"/>
        </w:rPr>
        <w:t xml:space="preserve"> </w:t>
      </w:r>
      <w:r w:rsidRPr="00874469">
        <w:rPr>
          <w:rFonts w:ascii="Arial" w:hAnsi="Arial" w:cs="Arial"/>
          <w:b/>
        </w:rPr>
        <w:t>dichiara di accettare il contenuto</w:t>
      </w:r>
      <w:r w:rsidRPr="00BF3B04">
        <w:rPr>
          <w:rFonts w:ascii="Arial" w:hAnsi="Arial" w:cs="Arial"/>
        </w:rPr>
        <w:t xml:space="preserve"> della presente domanda di partecipazione formulata dalla ________________________________ (</w:t>
      </w:r>
      <w:r w:rsidRPr="00BF3B04">
        <w:rPr>
          <w:rFonts w:ascii="Arial" w:hAnsi="Arial" w:cs="Arial"/>
          <w:i/>
        </w:rPr>
        <w:t>mandataria/capogruppo</w:t>
      </w:r>
      <w:r w:rsidRPr="00BF3B04">
        <w:rPr>
          <w:rFonts w:ascii="Arial" w:hAnsi="Arial" w:cs="Arial"/>
        </w:rPr>
        <w:t xml:space="preserve">) </w:t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  <w:r w:rsidRPr="00BF3B04">
        <w:rPr>
          <w:rFonts w:ascii="Arial" w:hAnsi="Arial" w:cs="Arial"/>
        </w:rPr>
        <w:tab/>
      </w:r>
    </w:p>
    <w:p w14:paraId="37732E4B" w14:textId="77777777" w:rsidR="00EB46F7" w:rsidRPr="00BF3B04" w:rsidRDefault="00EB46F7" w:rsidP="00EB46F7">
      <w:pPr>
        <w:spacing w:before="100" w:beforeAutospacing="1" w:after="100" w:afterAutospacing="1"/>
        <w:ind w:left="3540" w:firstLine="708"/>
        <w:rPr>
          <w:rFonts w:ascii="Arial" w:hAnsi="Arial" w:cs="Arial"/>
        </w:rPr>
      </w:pPr>
      <w:r w:rsidRPr="00BF3B04">
        <w:rPr>
          <w:rFonts w:ascii="Arial" w:hAnsi="Arial" w:cs="Arial"/>
        </w:rPr>
        <w:t>TIMBRO DELLA MANDANTE/CONSORZIATA</w:t>
      </w:r>
    </w:p>
    <w:p w14:paraId="58C3C4EB" w14:textId="77777777" w:rsidR="00EB46F7" w:rsidRPr="00BF3B04" w:rsidRDefault="00EB46F7" w:rsidP="00EB46F7">
      <w:pPr>
        <w:tabs>
          <w:tab w:val="left" w:pos="360"/>
        </w:tabs>
        <w:ind w:left="3540"/>
        <w:jc w:val="center"/>
        <w:rPr>
          <w:rFonts w:ascii="Arial" w:hAnsi="Arial" w:cs="Arial"/>
        </w:rPr>
      </w:pPr>
      <w:r w:rsidRPr="00BF3B04">
        <w:rPr>
          <w:rFonts w:ascii="Arial" w:hAnsi="Arial" w:cs="Arial"/>
        </w:rPr>
        <w:t>FIRMA DEL LEGALE RAPPRESENTANTE</w:t>
      </w:r>
    </w:p>
    <w:p w14:paraId="696644C2" w14:textId="77777777" w:rsidR="00EB46F7" w:rsidRPr="00BF3B04" w:rsidRDefault="00EB46F7" w:rsidP="00EB46F7">
      <w:pPr>
        <w:tabs>
          <w:tab w:val="left" w:pos="360"/>
        </w:tabs>
        <w:ind w:left="3540"/>
        <w:jc w:val="center"/>
        <w:rPr>
          <w:rFonts w:ascii="Arial" w:hAnsi="Arial" w:cs="Arial"/>
        </w:rPr>
      </w:pPr>
      <w:r w:rsidRPr="00BF3B04">
        <w:rPr>
          <w:rFonts w:ascii="Arial" w:hAnsi="Arial" w:cs="Arial"/>
        </w:rPr>
        <w:t>O PROCURATORE</w:t>
      </w:r>
    </w:p>
    <w:p w14:paraId="1368BB11" w14:textId="77777777" w:rsidR="00EB46F7" w:rsidRPr="00BF3B04" w:rsidRDefault="00EB46F7" w:rsidP="00EB46F7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33DD46EE" w14:textId="77777777" w:rsidR="008D397C" w:rsidRPr="00BF3B04" w:rsidRDefault="008D397C" w:rsidP="008D397C">
      <w:pPr>
        <w:tabs>
          <w:tab w:val="left" w:pos="360"/>
        </w:tabs>
        <w:rPr>
          <w:rFonts w:ascii="Arial" w:hAnsi="Arial" w:cs="Arial"/>
        </w:rPr>
      </w:pPr>
    </w:p>
    <w:p w14:paraId="4AF6E470" w14:textId="77777777" w:rsidR="00457605" w:rsidRDefault="00457605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7CA67D91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1A2C1E90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299D2998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0D51774D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095A789A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6ED16530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7223D9F2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646D0E53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46CB7845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06D1BB0C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370175E1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4E140D42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724D729E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203308D8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60E6FA3E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181B0A12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605E1D71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159C6E24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2D3A18BF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28D41DAC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6C83117E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7B430FF2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56C7BCCF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47A341D1" w14:textId="77777777" w:rsidR="00BD2360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5D20C8FD" w14:textId="77777777" w:rsidR="00BD2360" w:rsidRPr="00BF3B04" w:rsidRDefault="00BD2360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4DCB787D" w14:textId="12E34585" w:rsidR="00AD0F5C" w:rsidRPr="00340FD7" w:rsidRDefault="00D20422" w:rsidP="00AD0F5C">
      <w:pPr>
        <w:tabs>
          <w:tab w:val="left" w:pos="0"/>
        </w:tabs>
        <w:rPr>
          <w:rFonts w:ascii="Arial" w:hAnsi="Arial" w:cs="Arial"/>
          <w:sz w:val="22"/>
          <w:szCs w:val="22"/>
          <w:u w:val="single"/>
        </w:rPr>
      </w:pPr>
      <w:r w:rsidRPr="00BF3B04">
        <w:rPr>
          <w:rFonts w:ascii="Arial" w:hAnsi="Arial" w:cs="Arial"/>
          <w:u w:val="single"/>
        </w:rPr>
        <w:lastRenderedPageBreak/>
        <w:t xml:space="preserve">Da compilare in caso di partecipazione come consorzio </w:t>
      </w:r>
      <w:r w:rsidR="00AD0F5C" w:rsidRPr="00340FD7">
        <w:rPr>
          <w:rFonts w:ascii="Arial" w:hAnsi="Arial" w:cs="Arial"/>
          <w:sz w:val="22"/>
          <w:szCs w:val="22"/>
          <w:u w:val="single"/>
        </w:rPr>
        <w:t xml:space="preserve">ex art. </w:t>
      </w:r>
      <w:del w:id="12" w:author="RAPISARDA CARLA" w:date="2023-09-08T11:23:00Z">
        <w:r w:rsidR="00AD0F5C" w:rsidRPr="00340FD7" w:rsidDel="005307BE">
          <w:rPr>
            <w:rFonts w:ascii="Arial" w:hAnsi="Arial" w:cs="Arial"/>
            <w:sz w:val="22"/>
            <w:szCs w:val="22"/>
            <w:u w:val="single"/>
          </w:rPr>
          <w:delText xml:space="preserve">45 </w:delText>
        </w:r>
      </w:del>
      <w:ins w:id="13" w:author="RAPISARDA CARLA" w:date="2023-09-08T11:23:00Z">
        <w:r w:rsidR="005307BE">
          <w:rPr>
            <w:rFonts w:ascii="Arial" w:hAnsi="Arial" w:cs="Arial"/>
            <w:sz w:val="22"/>
            <w:szCs w:val="22"/>
            <w:u w:val="single"/>
          </w:rPr>
          <w:t xml:space="preserve">65 </w:t>
        </w:r>
      </w:ins>
      <w:r w:rsidR="00AD0F5C" w:rsidRPr="00340FD7">
        <w:rPr>
          <w:rFonts w:ascii="Arial" w:hAnsi="Arial" w:cs="Arial"/>
          <w:sz w:val="22"/>
          <w:szCs w:val="22"/>
          <w:u w:val="single"/>
        </w:rPr>
        <w:t xml:space="preserve">comma 2 lett. b) </w:t>
      </w:r>
      <w:del w:id="14" w:author="RAPISARDA CARLA" w:date="2023-09-08T11:23:00Z">
        <w:r w:rsidR="00AD0F5C" w:rsidRPr="00340FD7" w:rsidDel="005307BE">
          <w:rPr>
            <w:rFonts w:ascii="Arial" w:hAnsi="Arial" w:cs="Arial"/>
            <w:sz w:val="22"/>
            <w:szCs w:val="22"/>
            <w:u w:val="single"/>
          </w:rPr>
          <w:delText>e</w:delText>
        </w:r>
      </w:del>
      <w:r w:rsidR="00AD0F5C" w:rsidRPr="00340FD7">
        <w:rPr>
          <w:rFonts w:ascii="Arial" w:hAnsi="Arial" w:cs="Arial"/>
          <w:sz w:val="22"/>
          <w:szCs w:val="22"/>
          <w:u w:val="single"/>
        </w:rPr>
        <w:t xml:space="preserve"> c)</w:t>
      </w:r>
      <w:ins w:id="15" w:author="RAPISARDA CARLA" w:date="2023-09-08T11:23:00Z">
        <w:r w:rsidR="005307BE">
          <w:rPr>
            <w:rFonts w:ascii="Arial" w:hAnsi="Arial" w:cs="Arial"/>
            <w:sz w:val="22"/>
            <w:szCs w:val="22"/>
            <w:u w:val="single"/>
          </w:rPr>
          <w:t xml:space="preserve"> d)</w:t>
        </w:r>
      </w:ins>
      <w:r w:rsidR="00AD0F5C" w:rsidRPr="00340FD7">
        <w:rPr>
          <w:rFonts w:ascii="Arial" w:hAnsi="Arial" w:cs="Arial"/>
          <w:sz w:val="22"/>
          <w:szCs w:val="22"/>
          <w:u w:val="single"/>
        </w:rPr>
        <w:t xml:space="preserve"> del D. Lgs. n. </w:t>
      </w:r>
      <w:del w:id="16" w:author="RAPISARDA CARLA" w:date="2023-09-08T11:23:00Z">
        <w:r w:rsidR="00AD0F5C" w:rsidRPr="00340FD7" w:rsidDel="005307BE">
          <w:rPr>
            <w:rFonts w:ascii="Arial" w:hAnsi="Arial" w:cs="Arial"/>
            <w:sz w:val="22"/>
            <w:szCs w:val="22"/>
            <w:u w:val="single"/>
          </w:rPr>
          <w:delText>50</w:delText>
        </w:r>
      </w:del>
      <w:ins w:id="17" w:author="RAPISARDA CARLA" w:date="2023-09-08T11:23:00Z">
        <w:r w:rsidR="005307BE">
          <w:rPr>
            <w:rFonts w:ascii="Arial" w:hAnsi="Arial" w:cs="Arial"/>
            <w:sz w:val="22"/>
            <w:szCs w:val="22"/>
            <w:u w:val="single"/>
          </w:rPr>
          <w:t>36</w:t>
        </w:r>
      </w:ins>
      <w:r w:rsidR="00AD0F5C" w:rsidRPr="00340FD7">
        <w:rPr>
          <w:rFonts w:ascii="Arial" w:hAnsi="Arial" w:cs="Arial"/>
          <w:sz w:val="22"/>
          <w:szCs w:val="22"/>
          <w:u w:val="single"/>
        </w:rPr>
        <w:t>/</w:t>
      </w:r>
      <w:del w:id="18" w:author="RAPISARDA CARLA" w:date="2023-09-08T11:23:00Z">
        <w:r w:rsidR="00AD0F5C" w:rsidRPr="00340FD7" w:rsidDel="005307BE">
          <w:rPr>
            <w:rFonts w:ascii="Arial" w:hAnsi="Arial" w:cs="Arial"/>
            <w:sz w:val="22"/>
            <w:szCs w:val="22"/>
            <w:u w:val="single"/>
          </w:rPr>
          <w:delText>2016</w:delText>
        </w:r>
      </w:del>
      <w:ins w:id="19" w:author="RAPISARDA CARLA" w:date="2023-09-08T11:23:00Z">
        <w:r w:rsidR="005307BE" w:rsidRPr="00340FD7">
          <w:rPr>
            <w:rFonts w:ascii="Arial" w:hAnsi="Arial" w:cs="Arial"/>
            <w:sz w:val="22"/>
            <w:szCs w:val="22"/>
            <w:u w:val="single"/>
          </w:rPr>
          <w:t>20</w:t>
        </w:r>
        <w:r w:rsidR="005307BE">
          <w:rPr>
            <w:rFonts w:ascii="Arial" w:hAnsi="Arial" w:cs="Arial"/>
            <w:sz w:val="22"/>
            <w:szCs w:val="22"/>
            <w:u w:val="single"/>
          </w:rPr>
          <w:t>23</w:t>
        </w:r>
      </w:ins>
    </w:p>
    <w:p w14:paraId="11DA2071" w14:textId="77777777" w:rsidR="00D20422" w:rsidRPr="00BF3B04" w:rsidRDefault="00D20422" w:rsidP="00D20422">
      <w:pPr>
        <w:tabs>
          <w:tab w:val="left" w:pos="0"/>
        </w:tabs>
        <w:rPr>
          <w:rFonts w:ascii="Arial" w:hAnsi="Arial" w:cs="Arial"/>
          <w:u w:val="single"/>
        </w:rPr>
      </w:pPr>
    </w:p>
    <w:p w14:paraId="781B3809" w14:textId="77777777" w:rsidR="00D20422" w:rsidRPr="00BF3B04" w:rsidRDefault="00D20422" w:rsidP="00D20422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Il/La sottoscritto/a </w:t>
      </w:r>
      <w:r w:rsidR="0011493D" w:rsidRPr="00BF3B04">
        <w:rPr>
          <w:rFonts w:ascii="Arial" w:hAnsi="Arial" w:cs="Arial"/>
        </w:rPr>
        <w:t>_________________________________</w:t>
      </w:r>
      <w:r w:rsidRPr="00BF3B04">
        <w:rPr>
          <w:rFonts w:ascii="Arial" w:hAnsi="Arial" w:cs="Arial"/>
        </w:rPr>
        <w:t xml:space="preserve">_____________________ nato/a </w:t>
      </w:r>
      <w:proofErr w:type="spellStart"/>
      <w:r w:rsidRPr="00BF3B04">
        <w:rPr>
          <w:rFonts w:ascii="Arial" w:hAnsi="Arial" w:cs="Arial"/>
        </w:rPr>
        <w:t>a</w:t>
      </w:r>
      <w:proofErr w:type="spellEnd"/>
      <w:r w:rsidRPr="00BF3B04">
        <w:rPr>
          <w:rFonts w:ascii="Arial" w:hAnsi="Arial" w:cs="Arial"/>
        </w:rPr>
        <w:t xml:space="preserve"> </w:t>
      </w:r>
      <w:r w:rsidR="0011493D" w:rsidRPr="00BF3B04">
        <w:rPr>
          <w:rFonts w:ascii="Arial" w:hAnsi="Arial" w:cs="Arial"/>
        </w:rPr>
        <w:t>______________</w:t>
      </w:r>
      <w:r w:rsidRPr="00BF3B04">
        <w:rPr>
          <w:rFonts w:ascii="Arial" w:hAnsi="Arial" w:cs="Arial"/>
        </w:rPr>
        <w:t>____________ il ________________ CF_______________ residente a ____________ (___), via ________________ n.______ in qualità di:</w:t>
      </w:r>
    </w:p>
    <w:p w14:paraId="474198D2" w14:textId="77777777" w:rsidR="00D20422" w:rsidRPr="00BF3B04" w:rsidRDefault="00D20422" w:rsidP="00D20422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□ </w:t>
      </w:r>
      <w:r w:rsidRPr="00BF3B04">
        <w:rPr>
          <w:rFonts w:ascii="Arial" w:hAnsi="Arial" w:cs="Arial"/>
          <w:i/>
        </w:rPr>
        <w:t>(se del caso)</w:t>
      </w:r>
      <w:r w:rsidRPr="00BF3B04">
        <w:rPr>
          <w:rFonts w:ascii="Arial" w:hAnsi="Arial" w:cs="Arial"/>
        </w:rPr>
        <w:t xml:space="preserve"> Legale Rappresentante</w:t>
      </w:r>
      <w:r w:rsidRPr="00BF3B04">
        <w:rPr>
          <w:rFonts w:ascii="Arial" w:hAnsi="Arial" w:cs="Arial"/>
          <w:i/>
        </w:rPr>
        <w:t xml:space="preserve"> </w:t>
      </w:r>
    </w:p>
    <w:p w14:paraId="3A908B54" w14:textId="77777777" w:rsidR="00D20422" w:rsidRPr="00BF3B04" w:rsidRDefault="00D20422" w:rsidP="00D20422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□ </w:t>
      </w:r>
      <w:r w:rsidRPr="00BF3B04">
        <w:rPr>
          <w:rFonts w:ascii="Arial" w:hAnsi="Arial" w:cs="Arial"/>
          <w:i/>
        </w:rPr>
        <w:t xml:space="preserve">(se del caso) </w:t>
      </w:r>
      <w:r w:rsidRPr="00BF3B04">
        <w:rPr>
          <w:rFonts w:ascii="Arial" w:hAnsi="Arial" w:cs="Arial"/>
        </w:rPr>
        <w:t>procuratore generale/speciale, giusta procura allegata in originale o copia autenticata ai sensi del DPR 445/00</w:t>
      </w:r>
    </w:p>
    <w:p w14:paraId="563DE397" w14:textId="77777777" w:rsidR="005657A8" w:rsidRPr="00BF3B04" w:rsidRDefault="00D20422" w:rsidP="00D20422">
      <w:pPr>
        <w:spacing w:before="100" w:beforeAutospacing="1" w:after="100" w:afterAutospacing="1"/>
        <w:rPr>
          <w:rFonts w:ascii="Arial" w:hAnsi="Arial" w:cs="Arial"/>
        </w:rPr>
      </w:pPr>
      <w:r w:rsidRPr="00BF3B04">
        <w:rPr>
          <w:rFonts w:ascii="Arial" w:hAnsi="Arial" w:cs="Arial"/>
        </w:rPr>
        <w:t xml:space="preserve">della </w:t>
      </w:r>
      <w:r w:rsidR="0011493D" w:rsidRPr="00BF3B04">
        <w:rPr>
          <w:rFonts w:ascii="Arial" w:hAnsi="Arial" w:cs="Arial"/>
        </w:rPr>
        <w:t>_________________________</w:t>
      </w:r>
      <w:r w:rsidRPr="00BF3B04">
        <w:rPr>
          <w:rFonts w:ascii="Arial" w:hAnsi="Arial" w:cs="Arial"/>
        </w:rPr>
        <w:t>___________________________________ (</w:t>
      </w:r>
      <w:r w:rsidRPr="00BF3B04">
        <w:rPr>
          <w:rFonts w:ascii="Arial" w:hAnsi="Arial" w:cs="Arial"/>
          <w:i/>
        </w:rPr>
        <w:t>consorziata designata ad eseguire l’appalto</w:t>
      </w:r>
      <w:r w:rsidRPr="00BF3B04">
        <w:rPr>
          <w:rFonts w:ascii="Arial" w:hAnsi="Arial" w:cs="Arial"/>
        </w:rPr>
        <w:t>) dichiara di accettare il contenuto della presente domanda di partecipazione formulata dal ______________________ (</w:t>
      </w:r>
      <w:r w:rsidRPr="00BF3B04">
        <w:rPr>
          <w:rFonts w:ascii="Arial" w:hAnsi="Arial" w:cs="Arial"/>
          <w:i/>
        </w:rPr>
        <w:t>consorzio</w:t>
      </w:r>
      <w:r w:rsidRPr="00BF3B04">
        <w:rPr>
          <w:rFonts w:ascii="Arial" w:hAnsi="Arial" w:cs="Arial"/>
        </w:rPr>
        <w:t xml:space="preserve">) </w:t>
      </w:r>
    </w:p>
    <w:p w14:paraId="1F50FC09" w14:textId="77777777" w:rsidR="008D397C" w:rsidRDefault="00D20422" w:rsidP="008D397C">
      <w:pPr>
        <w:spacing w:before="100" w:beforeAutospacing="1" w:after="100" w:afterAutospacing="1"/>
        <w:ind w:left="4248" w:firstLine="708"/>
        <w:rPr>
          <w:rFonts w:ascii="Arial" w:hAnsi="Arial" w:cs="Arial"/>
        </w:rPr>
      </w:pPr>
      <w:r w:rsidRPr="008D397C">
        <w:rPr>
          <w:rFonts w:ascii="Arial" w:hAnsi="Arial" w:cs="Arial"/>
        </w:rPr>
        <w:t>TIMBRO</w:t>
      </w:r>
      <w:r w:rsidR="008D397C">
        <w:rPr>
          <w:rFonts w:ascii="Arial" w:hAnsi="Arial" w:cs="Arial"/>
        </w:rPr>
        <w:t xml:space="preserve"> </w:t>
      </w:r>
      <w:r w:rsidRPr="008D397C">
        <w:rPr>
          <w:rFonts w:ascii="Arial" w:hAnsi="Arial" w:cs="Arial"/>
        </w:rPr>
        <w:t>DELLA CONSORZIATA</w:t>
      </w:r>
    </w:p>
    <w:p w14:paraId="00E1B97E" w14:textId="77777777" w:rsidR="00D20422" w:rsidRPr="008D397C" w:rsidRDefault="008D397C" w:rsidP="008D397C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</w:t>
      </w:r>
      <w:r w:rsidR="00D20422" w:rsidRPr="008D397C">
        <w:rPr>
          <w:rFonts w:ascii="Arial" w:hAnsi="Arial" w:cs="Arial"/>
        </w:rPr>
        <w:t>FIRMA DEL LEGALE RAPPRESENTANTE</w:t>
      </w:r>
      <w:r>
        <w:rPr>
          <w:rFonts w:ascii="Arial" w:hAnsi="Arial" w:cs="Arial"/>
        </w:rPr>
        <w:t xml:space="preserve"> </w:t>
      </w:r>
      <w:r w:rsidR="00D20422" w:rsidRPr="008D397C">
        <w:rPr>
          <w:rFonts w:ascii="Arial" w:hAnsi="Arial" w:cs="Arial"/>
        </w:rPr>
        <w:t>O PROCURATORE</w:t>
      </w:r>
    </w:p>
    <w:p w14:paraId="6E95D08A" w14:textId="77777777" w:rsidR="00D20422" w:rsidRPr="00BF3B04" w:rsidRDefault="00D20422" w:rsidP="00D20422">
      <w:pPr>
        <w:tabs>
          <w:tab w:val="left" w:pos="360"/>
        </w:tabs>
        <w:ind w:left="3540"/>
        <w:jc w:val="center"/>
        <w:rPr>
          <w:rFonts w:ascii="Arial" w:hAnsi="Arial" w:cs="Arial"/>
        </w:rPr>
      </w:pPr>
    </w:p>
    <w:p w14:paraId="046E4010" w14:textId="77777777" w:rsidR="00D20422" w:rsidRPr="00BF3B04" w:rsidRDefault="00D20422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p w14:paraId="149C637B" w14:textId="77777777" w:rsidR="00D20422" w:rsidRPr="00BF3B04" w:rsidRDefault="00D20422" w:rsidP="00D20422">
      <w:pPr>
        <w:tabs>
          <w:tab w:val="left" w:pos="360"/>
        </w:tabs>
        <w:ind w:left="2832"/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Y="-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0422" w:rsidRPr="00BF3B04" w14:paraId="76BC7105" w14:textId="77777777" w:rsidTr="00D322CB">
        <w:trPr>
          <w:trHeight w:val="2890"/>
        </w:trPr>
        <w:tc>
          <w:tcPr>
            <w:tcW w:w="9793" w:type="dxa"/>
          </w:tcPr>
          <w:p w14:paraId="4EA12BF7" w14:textId="77777777" w:rsidR="00D20422" w:rsidRPr="00BF3B04" w:rsidRDefault="00D20422" w:rsidP="00D322CB">
            <w:pPr>
              <w:pStyle w:val="Corpodeltesto2"/>
              <w:spacing w:after="0" w:line="240" w:lineRule="auto"/>
              <w:rPr>
                <w:rFonts w:ascii="Arial" w:eastAsia="Calibri" w:hAnsi="Arial" w:cs="Arial"/>
                <w:i/>
                <w:lang w:eastAsia="en-US"/>
              </w:rPr>
            </w:pPr>
          </w:p>
          <w:p w14:paraId="18208B1C" w14:textId="77777777" w:rsidR="0049659D" w:rsidRPr="0049659D" w:rsidRDefault="0049659D" w:rsidP="0049659D">
            <w:pPr>
              <w:pStyle w:val="Corpodeltesto2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D7192C">
              <w:rPr>
                <w:rFonts w:ascii="Arial" w:hAnsi="Arial" w:cs="Arial"/>
                <w:b/>
                <w:u w:val="single"/>
              </w:rPr>
              <w:t>Da allegare:</w:t>
            </w:r>
          </w:p>
          <w:p w14:paraId="3385659F" w14:textId="77777777" w:rsidR="00AC5B87" w:rsidRDefault="0049659D" w:rsidP="00AC5B87">
            <w:pPr>
              <w:pStyle w:val="Corpodeltesto2"/>
              <w:numPr>
                <w:ilvl w:val="0"/>
                <w:numId w:val="3"/>
              </w:numPr>
              <w:spacing w:after="0" w:line="240" w:lineRule="auto"/>
              <w:ind w:left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copia di un</w:t>
            </w:r>
            <w:r w:rsidRPr="00D7192C">
              <w:rPr>
                <w:rFonts w:ascii="Arial" w:hAnsi="Arial" w:cs="Arial"/>
              </w:rPr>
              <w:t xml:space="preserve"> documento di </w:t>
            </w:r>
            <w:r>
              <w:rPr>
                <w:rFonts w:ascii="Arial" w:hAnsi="Arial" w:cs="Arial"/>
              </w:rPr>
              <w:t xml:space="preserve">riconoscimento </w:t>
            </w:r>
            <w:r w:rsidRPr="00D7192C">
              <w:rPr>
                <w:rFonts w:ascii="Arial" w:hAnsi="Arial" w:cs="Arial"/>
              </w:rPr>
              <w:t>in corso di validità del/i sottoscrittore/i;</w:t>
            </w:r>
          </w:p>
          <w:p w14:paraId="1F98644C" w14:textId="77777777" w:rsidR="00AC5B87" w:rsidRDefault="00AC5B87" w:rsidP="00AC5B87">
            <w:pPr>
              <w:pStyle w:val="Corpodeltesto2"/>
              <w:spacing w:after="0" w:line="240" w:lineRule="auto"/>
              <w:ind w:left="567"/>
              <w:rPr>
                <w:rFonts w:ascii="Arial" w:hAnsi="Arial" w:cs="Arial"/>
              </w:rPr>
            </w:pPr>
          </w:p>
          <w:p w14:paraId="344C81CA" w14:textId="77777777" w:rsidR="0049659D" w:rsidRPr="00AC5B87" w:rsidRDefault="0049659D" w:rsidP="00AC5B87">
            <w:pPr>
              <w:pStyle w:val="Corpodeltesto2"/>
              <w:numPr>
                <w:ilvl w:val="0"/>
                <w:numId w:val="3"/>
              </w:numPr>
              <w:spacing w:after="0" w:line="240" w:lineRule="auto"/>
              <w:ind w:left="567"/>
              <w:rPr>
                <w:rFonts w:ascii="Arial" w:hAnsi="Arial" w:cs="Arial"/>
              </w:rPr>
            </w:pPr>
            <w:r w:rsidRPr="00AC5B87">
              <w:rPr>
                <w:rFonts w:ascii="Arial" w:hAnsi="Arial" w:cs="Arial"/>
                <w:i/>
              </w:rPr>
              <w:t>(se del caso)</w:t>
            </w:r>
            <w:r w:rsidRPr="00AC5B87">
              <w:rPr>
                <w:rFonts w:ascii="Arial" w:hAnsi="Arial" w:cs="Arial"/>
              </w:rPr>
              <w:t xml:space="preserve"> procura</w:t>
            </w:r>
            <w:r w:rsidR="00AC5B87" w:rsidRPr="00AC5B87">
              <w:rPr>
                <w:rFonts w:ascii="Arial" w:hAnsi="Arial" w:cs="Arial"/>
              </w:rPr>
              <w:t xml:space="preserve"> in originale o copia autenticata ai sensi del DPR 445/00</w:t>
            </w:r>
            <w:r w:rsidR="00AC5B87">
              <w:rPr>
                <w:rFonts w:ascii="Arial" w:hAnsi="Arial" w:cs="Arial"/>
              </w:rPr>
              <w:t>;</w:t>
            </w:r>
          </w:p>
          <w:p w14:paraId="761BF57A" w14:textId="77777777" w:rsidR="0049659D" w:rsidRPr="00D7192C" w:rsidRDefault="0049659D" w:rsidP="0049659D">
            <w:pPr>
              <w:pStyle w:val="Paragrafoelenco"/>
              <w:rPr>
                <w:rFonts w:ascii="Arial" w:hAnsi="Arial" w:cs="Arial"/>
                <w:sz w:val="24"/>
                <w:szCs w:val="24"/>
              </w:rPr>
            </w:pPr>
          </w:p>
          <w:p w14:paraId="29A53405" w14:textId="77777777" w:rsidR="0049659D" w:rsidRPr="00D7192C" w:rsidRDefault="0049659D" w:rsidP="0049659D">
            <w:pPr>
              <w:pStyle w:val="Paragrafoelenco"/>
              <w:numPr>
                <w:ilvl w:val="0"/>
                <w:numId w:val="3"/>
              </w:numPr>
              <w:spacing w:line="300" w:lineRule="exact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1606">
              <w:rPr>
                <w:rFonts w:ascii="Arial" w:hAnsi="Arial" w:cs="Arial"/>
                <w:i/>
                <w:sz w:val="24"/>
                <w:szCs w:val="24"/>
              </w:rPr>
              <w:t>(nel caso di RT o consorzio ordinario costituito)</w:t>
            </w:r>
            <w:r w:rsidRPr="00D7192C">
              <w:rPr>
                <w:rFonts w:ascii="Arial" w:hAnsi="Arial" w:cs="Arial"/>
                <w:sz w:val="24"/>
                <w:szCs w:val="24"/>
              </w:rPr>
              <w:t xml:space="preserve"> atto costitutivo contenente il mandato collettivo speciale con rappresentanza conferito da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7192C">
              <w:rPr>
                <w:rFonts w:ascii="Arial" w:hAnsi="Arial" w:cs="Arial"/>
                <w:sz w:val="24"/>
                <w:szCs w:val="24"/>
              </w:rPr>
              <w:t xml:space="preserve"> mandanti al</w:t>
            </w:r>
            <w:r>
              <w:rPr>
                <w:rFonts w:ascii="Arial" w:hAnsi="Arial" w:cs="Arial"/>
                <w:sz w:val="24"/>
                <w:szCs w:val="24"/>
              </w:rPr>
              <w:t xml:space="preserve"> soggetto designato</w:t>
            </w:r>
            <w:r w:rsidRPr="00D7192C">
              <w:rPr>
                <w:rFonts w:ascii="Arial" w:hAnsi="Arial" w:cs="Arial"/>
                <w:sz w:val="24"/>
                <w:szCs w:val="24"/>
              </w:rPr>
              <w:t xml:space="preserve"> capogruppo</w:t>
            </w:r>
            <w:r>
              <w:rPr>
                <w:rFonts w:ascii="Arial" w:hAnsi="Arial" w:cs="Arial"/>
                <w:sz w:val="24"/>
                <w:szCs w:val="24"/>
              </w:rPr>
              <w:t>, che dovrà risultare da scrittura privata autenticata;</w:t>
            </w:r>
          </w:p>
          <w:p w14:paraId="41C97078" w14:textId="77777777" w:rsidR="0049659D" w:rsidRPr="00D7192C" w:rsidRDefault="0049659D" w:rsidP="0049659D">
            <w:pPr>
              <w:pStyle w:val="Paragrafoelenco"/>
              <w:spacing w:line="300" w:lineRule="exact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7EC7E76" w14:textId="77777777" w:rsidR="00D20422" w:rsidRPr="00BF3B04" w:rsidRDefault="0049659D" w:rsidP="0049659D">
            <w:pPr>
              <w:pStyle w:val="Paragrafoelenco"/>
              <w:numPr>
                <w:ilvl w:val="0"/>
                <w:numId w:val="3"/>
              </w:numPr>
              <w:spacing w:line="300" w:lineRule="exact"/>
              <w:ind w:left="567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971606">
              <w:rPr>
                <w:rFonts w:ascii="Arial" w:hAnsi="Arial" w:cs="Arial"/>
                <w:i/>
                <w:sz w:val="24"/>
                <w:szCs w:val="24"/>
              </w:rPr>
              <w:t>(nel caso RT o consorzio ordinario costituendo)</w:t>
            </w:r>
            <w:r>
              <w:rPr>
                <w:rFonts w:ascii="Arial" w:hAnsi="Arial" w:cs="Arial"/>
                <w:sz w:val="24"/>
                <w:szCs w:val="24"/>
              </w:rPr>
              <w:t xml:space="preserve"> dichiarazione sottoscritta da </w:t>
            </w:r>
            <w:r w:rsidRPr="00D7192C">
              <w:rPr>
                <w:rFonts w:ascii="Arial" w:hAnsi="Arial" w:cs="Arial"/>
                <w:sz w:val="24"/>
                <w:szCs w:val="24"/>
              </w:rPr>
              <w:t xml:space="preserve">tutti i </w:t>
            </w:r>
            <w:r>
              <w:rPr>
                <w:rFonts w:ascii="Arial" w:hAnsi="Arial" w:cs="Arial"/>
                <w:sz w:val="24"/>
                <w:szCs w:val="24"/>
              </w:rPr>
              <w:t>componenti</w:t>
            </w:r>
            <w:r w:rsidRPr="00D7192C">
              <w:rPr>
                <w:rFonts w:ascii="Arial" w:hAnsi="Arial" w:cs="Arial"/>
                <w:sz w:val="24"/>
                <w:szCs w:val="24"/>
              </w:rPr>
              <w:t xml:space="preserve"> contenente l’impegno</w:t>
            </w:r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r w:rsidRPr="00D7192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conferire,</w:t>
            </w:r>
            <w:r w:rsidRPr="00D7192C">
              <w:rPr>
                <w:rFonts w:ascii="Arial" w:hAnsi="Arial" w:cs="Arial"/>
                <w:sz w:val="24"/>
                <w:szCs w:val="24"/>
              </w:rPr>
              <w:t xml:space="preserve"> in caso di aggiudicazione, mandato collettivo speciale con rappresentanza al capogruppo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3648CC32" w14:textId="77777777" w:rsidR="00D20422" w:rsidRPr="00BF3B04" w:rsidRDefault="00D20422" w:rsidP="00D20422">
      <w:pPr>
        <w:tabs>
          <w:tab w:val="left" w:pos="2483"/>
        </w:tabs>
        <w:ind w:right="-13"/>
        <w:rPr>
          <w:rFonts w:ascii="Arial" w:hAnsi="Arial" w:cs="Arial"/>
        </w:rPr>
      </w:pPr>
    </w:p>
    <w:p w14:paraId="21CE6BEA" w14:textId="77777777" w:rsidR="00D20422" w:rsidRPr="00BF3B04" w:rsidRDefault="00D20422" w:rsidP="00D20422">
      <w:pPr>
        <w:tabs>
          <w:tab w:val="left" w:pos="2483"/>
        </w:tabs>
        <w:ind w:right="-13"/>
        <w:rPr>
          <w:rFonts w:ascii="Arial" w:hAnsi="Arial" w:cs="Arial"/>
        </w:rPr>
      </w:pPr>
    </w:p>
    <w:p w14:paraId="070EAA02" w14:textId="77777777" w:rsidR="00D20422" w:rsidRPr="00BF3B04" w:rsidRDefault="00D20422" w:rsidP="00D20422">
      <w:pPr>
        <w:rPr>
          <w:rFonts w:ascii="Arial" w:hAnsi="Arial" w:cs="Arial"/>
        </w:rPr>
      </w:pPr>
    </w:p>
    <w:p w14:paraId="589CB277" w14:textId="77777777" w:rsidR="00D20422" w:rsidRPr="00BF3B04" w:rsidRDefault="00D20422" w:rsidP="00294D05">
      <w:pPr>
        <w:pStyle w:val="Corpodeltesto2"/>
        <w:spacing w:after="0" w:line="240" w:lineRule="auto"/>
        <w:rPr>
          <w:rFonts w:ascii="Arial" w:eastAsia="Calibri" w:hAnsi="Arial" w:cs="Arial"/>
          <w:i/>
          <w:lang w:eastAsia="en-US"/>
        </w:rPr>
      </w:pPr>
    </w:p>
    <w:p w14:paraId="0E7771B9" w14:textId="77777777" w:rsidR="00D20422" w:rsidRPr="00BF3B04" w:rsidRDefault="00D20422" w:rsidP="00294D05">
      <w:pPr>
        <w:pStyle w:val="Corpodeltesto2"/>
        <w:spacing w:after="0" w:line="240" w:lineRule="auto"/>
        <w:rPr>
          <w:rFonts w:ascii="Arial" w:eastAsia="Calibri" w:hAnsi="Arial" w:cs="Arial"/>
          <w:i/>
          <w:lang w:eastAsia="en-US"/>
        </w:rPr>
      </w:pPr>
    </w:p>
    <w:sectPr w:rsidR="00D20422" w:rsidRPr="00BF3B04" w:rsidSect="00790A0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843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C4595" w14:textId="77777777" w:rsidR="001933C1" w:rsidRDefault="001933C1">
      <w:r>
        <w:separator/>
      </w:r>
    </w:p>
  </w:endnote>
  <w:endnote w:type="continuationSeparator" w:id="0">
    <w:p w14:paraId="54074AE0" w14:textId="77777777" w:rsidR="001933C1" w:rsidRDefault="00193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82466" w14:textId="64519044" w:rsidR="00145D87" w:rsidRDefault="00145D87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18682E" wp14:editId="6E06D50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36550"/>
              <wp:effectExtent l="0" t="0" r="10795" b="0"/>
              <wp:wrapNone/>
              <wp:docPr id="751070896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359D38" w14:textId="7DDD447B" w:rsidR="00145D87" w:rsidRPr="00145D87" w:rsidRDefault="00145D87" w:rsidP="00145D87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45D87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18682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Uso interno " style="position:absolute;left:0;text-align:left;margin-left:0;margin-top:0;width:71.15pt;height:26.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" filled="f" stroked="f">
              <v:textbox style="mso-fit-shape-to-text:t" inset="20pt,0,0,15pt">
                <w:txbxContent>
                  <w:p w14:paraId="22359D38" w14:textId="7DDD447B" w:rsidR="00145D87" w:rsidRPr="00145D87" w:rsidRDefault="00145D87" w:rsidP="00145D87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145D87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6A30A" w14:textId="43B460B8" w:rsidR="001933C1" w:rsidRPr="00DA6969" w:rsidRDefault="00145D87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  <w:r>
      <w:rPr>
        <w:rFonts w:ascii="Verdana" w:hAnsi="Verdana" w:cs="Arial"/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9EF5718" wp14:editId="52C9C230">
              <wp:simplePos x="720725" y="9795510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36550"/>
              <wp:effectExtent l="0" t="0" r="10795" b="0"/>
              <wp:wrapNone/>
              <wp:docPr id="1710928064" name="Casella di testo 4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1DF26" w14:textId="518A8C9F" w:rsidR="00145D87" w:rsidRPr="00145D87" w:rsidRDefault="00145D87" w:rsidP="00145D87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45D87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EF5718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8" type="#_x0000_t202" alt="Uso interno " style="position:absolute;left:0;text-align:left;margin-left:0;margin-top:0;width:71.15pt;height:26.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" filled="f" stroked="f">
              <v:textbox style="mso-fit-shape-to-text:t" inset="20pt,0,0,15pt">
                <w:txbxContent>
                  <w:p w14:paraId="5E71DF26" w14:textId="518A8C9F" w:rsidR="00145D87" w:rsidRPr="00145D87" w:rsidRDefault="00145D87" w:rsidP="00145D87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145D87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10836881"/>
      <w:docPartObj>
        <w:docPartGallery w:val="Page Numbers (Top of Page)"/>
        <w:docPartUnique/>
      </w:docPartObj>
    </w:sdtPr>
    <w:sdtEndPr/>
    <w:sdtContent>
      <w:p w14:paraId="43A989CE" w14:textId="77777777" w:rsidR="001933C1" w:rsidRDefault="001933C1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="0026288C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="0026288C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4758BC">
          <w:rPr>
            <w:rFonts w:ascii="Arial" w:hAnsi="Arial" w:cs="Arial"/>
            <w:noProof/>
            <w:sz w:val="20"/>
            <w:szCs w:val="20"/>
          </w:rPr>
          <w:t>6</w:t>
        </w:r>
        <w:r w:rsidR="0026288C"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="0026288C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="0026288C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4758BC">
          <w:rPr>
            <w:rFonts w:ascii="Arial" w:hAnsi="Arial" w:cs="Arial"/>
            <w:noProof/>
            <w:sz w:val="20"/>
            <w:szCs w:val="20"/>
          </w:rPr>
          <w:t>6</w:t>
        </w:r>
        <w:r w:rsidR="0026288C"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A186F23" w14:textId="77777777" w:rsidR="001933C1" w:rsidRPr="001F387D" w:rsidRDefault="001933C1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32E39" w14:textId="6D4F1148" w:rsidR="001933C1" w:rsidRDefault="00145D87" w:rsidP="001053BB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D56DF63" wp14:editId="2F087574">
              <wp:simplePos x="718457" y="10070275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36550"/>
              <wp:effectExtent l="0" t="0" r="10795" b="0"/>
              <wp:wrapNone/>
              <wp:docPr id="1063082014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D61968" w14:textId="75995EEE" w:rsidR="00145D87" w:rsidRPr="00145D87" w:rsidRDefault="00145D87" w:rsidP="00145D87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45D87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6DF6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9" type="#_x0000_t202" alt="Uso interno " style="position:absolute;left:0;text-align:left;margin-left:0;margin-top:0;width:71.15pt;height:26.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" filled="f" stroked="f">
              <v:textbox style="mso-fit-shape-to-text:t" inset="20pt,0,0,15pt">
                <w:txbxContent>
                  <w:p w14:paraId="09D61968" w14:textId="75995EEE" w:rsidR="00145D87" w:rsidRPr="00145D87" w:rsidRDefault="00145D87" w:rsidP="00145D87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145D87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11BA9" w14:textId="77777777" w:rsidR="001933C1" w:rsidRDefault="001933C1">
      <w:r>
        <w:separator/>
      </w:r>
    </w:p>
  </w:footnote>
  <w:footnote w:type="continuationSeparator" w:id="0">
    <w:p w14:paraId="0EEA9EE4" w14:textId="77777777" w:rsidR="001933C1" w:rsidRDefault="00193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9AA55" w14:textId="77777777" w:rsidR="001933C1" w:rsidRPr="00985695" w:rsidRDefault="001933C1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sz w:val="20"/>
        <w:szCs w:val="20"/>
      </w:rPr>
    </w:pPr>
    <w:r w:rsidRPr="00985695">
      <w:rPr>
        <w:rFonts w:ascii="Arial" w:hAnsi="Arial" w:cs="Arial"/>
        <w:sz w:val="20"/>
        <w:szCs w:val="20"/>
      </w:rPr>
      <w:t xml:space="preserve">Allegato I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EB3EB" w14:textId="77777777" w:rsidR="001933C1" w:rsidRPr="00006C5F" w:rsidRDefault="001933C1" w:rsidP="00B96F71">
    <w:pPr>
      <w:pStyle w:val="Intestazione"/>
      <w:ind w:left="3677" w:firstLine="4819"/>
      <w:rPr>
        <w:rFonts w:ascii="Arial" w:hAnsi="Arial" w:cs="Arial"/>
        <w:sz w:val="20"/>
        <w:szCs w:val="20"/>
      </w:rPr>
    </w:pPr>
    <w:r w:rsidRPr="00006C5F">
      <w:rPr>
        <w:rFonts w:ascii="Arial" w:hAnsi="Arial" w:cs="Arial"/>
        <w:sz w:val="20"/>
        <w:szCs w:val="20"/>
      </w:rPr>
      <w:t>Allegato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6DE4DFF"/>
    <w:multiLevelType w:val="hybridMultilevel"/>
    <w:tmpl w:val="D1842D82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04FB1"/>
    <w:multiLevelType w:val="hybridMultilevel"/>
    <w:tmpl w:val="8AA8C70C"/>
    <w:lvl w:ilvl="0" w:tplc="A31E3A22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059">
    <w:abstractNumId w:val="6"/>
  </w:num>
  <w:num w:numId="2" w16cid:durableId="1850216429">
    <w:abstractNumId w:val="0"/>
  </w:num>
  <w:num w:numId="3" w16cid:durableId="2071729981">
    <w:abstractNumId w:val="3"/>
  </w:num>
  <w:num w:numId="4" w16cid:durableId="845903867">
    <w:abstractNumId w:val="5"/>
  </w:num>
  <w:num w:numId="5" w16cid:durableId="679237218">
    <w:abstractNumId w:val="4"/>
  </w:num>
  <w:num w:numId="6" w16cid:durableId="1244608000">
    <w:abstractNumId w:val="1"/>
  </w:num>
  <w:num w:numId="7" w16cid:durableId="1288581544">
    <w:abstractNumId w:val="8"/>
  </w:num>
  <w:num w:numId="8" w16cid:durableId="1550874756">
    <w:abstractNumId w:val="7"/>
  </w:num>
  <w:num w:numId="9" w16cid:durableId="1602370317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ESARINI MARCO">
    <w15:presenceInfo w15:providerId="AD" w15:userId="S::Marco.Pesarini@agenziademanio.it::9c6d9197-2c6e-45ae-9391-2abc33d587e6"/>
  </w15:person>
  <w15:person w15:author="RAPISARDA CARLA">
    <w15:presenceInfo w15:providerId="AD" w15:userId="S::Carla.Rapisarda@agenziademanio.it::611c8f55-0814-4d24-936c-86da3bc7fb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5120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2A74"/>
    <w:rsid w:val="0000488C"/>
    <w:rsid w:val="00005644"/>
    <w:rsid w:val="00005800"/>
    <w:rsid w:val="00006C5F"/>
    <w:rsid w:val="000108B4"/>
    <w:rsid w:val="000136B1"/>
    <w:rsid w:val="00013D3D"/>
    <w:rsid w:val="00016B43"/>
    <w:rsid w:val="00023363"/>
    <w:rsid w:val="000247AF"/>
    <w:rsid w:val="00025E73"/>
    <w:rsid w:val="000278A7"/>
    <w:rsid w:val="00030484"/>
    <w:rsid w:val="00031744"/>
    <w:rsid w:val="000327BE"/>
    <w:rsid w:val="0003428B"/>
    <w:rsid w:val="0003445D"/>
    <w:rsid w:val="00034976"/>
    <w:rsid w:val="0004080D"/>
    <w:rsid w:val="000413E5"/>
    <w:rsid w:val="000420B0"/>
    <w:rsid w:val="00042D14"/>
    <w:rsid w:val="00050F46"/>
    <w:rsid w:val="000512BA"/>
    <w:rsid w:val="00052BD3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6EE3"/>
    <w:rsid w:val="00077B4A"/>
    <w:rsid w:val="00077E98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6737"/>
    <w:rsid w:val="000A74D6"/>
    <w:rsid w:val="000B11B7"/>
    <w:rsid w:val="000B434C"/>
    <w:rsid w:val="000B44A1"/>
    <w:rsid w:val="000C73CB"/>
    <w:rsid w:val="000C7827"/>
    <w:rsid w:val="000D0414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E68B2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21F60"/>
    <w:rsid w:val="00127C6F"/>
    <w:rsid w:val="0013172A"/>
    <w:rsid w:val="00132A68"/>
    <w:rsid w:val="00133199"/>
    <w:rsid w:val="00133DB0"/>
    <w:rsid w:val="00141CBA"/>
    <w:rsid w:val="001423BB"/>
    <w:rsid w:val="00142A4E"/>
    <w:rsid w:val="00143BAF"/>
    <w:rsid w:val="00145D87"/>
    <w:rsid w:val="001470E3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DDF"/>
    <w:rsid w:val="0019549A"/>
    <w:rsid w:val="0019568B"/>
    <w:rsid w:val="00195D5E"/>
    <w:rsid w:val="001A2D67"/>
    <w:rsid w:val="001A3775"/>
    <w:rsid w:val="001A3BFC"/>
    <w:rsid w:val="001B021C"/>
    <w:rsid w:val="001C29DE"/>
    <w:rsid w:val="001C4474"/>
    <w:rsid w:val="001C49B8"/>
    <w:rsid w:val="001C553A"/>
    <w:rsid w:val="001D06CF"/>
    <w:rsid w:val="001D3391"/>
    <w:rsid w:val="001D448F"/>
    <w:rsid w:val="001D5E6F"/>
    <w:rsid w:val="001D7665"/>
    <w:rsid w:val="001E2ABA"/>
    <w:rsid w:val="001E2FC2"/>
    <w:rsid w:val="001E3DFE"/>
    <w:rsid w:val="001E4A94"/>
    <w:rsid w:val="001E6D49"/>
    <w:rsid w:val="001E772E"/>
    <w:rsid w:val="001F0428"/>
    <w:rsid w:val="001F0D92"/>
    <w:rsid w:val="001F387D"/>
    <w:rsid w:val="001F3E11"/>
    <w:rsid w:val="00202864"/>
    <w:rsid w:val="00205890"/>
    <w:rsid w:val="00206D9F"/>
    <w:rsid w:val="00210D17"/>
    <w:rsid w:val="0021306F"/>
    <w:rsid w:val="002152B5"/>
    <w:rsid w:val="00215423"/>
    <w:rsid w:val="002165AB"/>
    <w:rsid w:val="00220A51"/>
    <w:rsid w:val="00221C43"/>
    <w:rsid w:val="00222A39"/>
    <w:rsid w:val="002267EE"/>
    <w:rsid w:val="00230689"/>
    <w:rsid w:val="002306F9"/>
    <w:rsid w:val="0023075C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24FA"/>
    <w:rsid w:val="002537CB"/>
    <w:rsid w:val="00260B6D"/>
    <w:rsid w:val="00261C9E"/>
    <w:rsid w:val="0026288C"/>
    <w:rsid w:val="00263D22"/>
    <w:rsid w:val="002703F0"/>
    <w:rsid w:val="00274BD2"/>
    <w:rsid w:val="00275359"/>
    <w:rsid w:val="00277E3E"/>
    <w:rsid w:val="00280C6F"/>
    <w:rsid w:val="002862BD"/>
    <w:rsid w:val="00294D05"/>
    <w:rsid w:val="002A2ABB"/>
    <w:rsid w:val="002A4413"/>
    <w:rsid w:val="002A4B8A"/>
    <w:rsid w:val="002B30ED"/>
    <w:rsid w:val="002B3847"/>
    <w:rsid w:val="002B63D3"/>
    <w:rsid w:val="002C1948"/>
    <w:rsid w:val="002C4132"/>
    <w:rsid w:val="002C5010"/>
    <w:rsid w:val="002D2ADE"/>
    <w:rsid w:val="002E0B17"/>
    <w:rsid w:val="002E29C0"/>
    <w:rsid w:val="002E4490"/>
    <w:rsid w:val="002E46A8"/>
    <w:rsid w:val="002F1569"/>
    <w:rsid w:val="002F239D"/>
    <w:rsid w:val="002F3F39"/>
    <w:rsid w:val="00302A09"/>
    <w:rsid w:val="003054A6"/>
    <w:rsid w:val="003104D4"/>
    <w:rsid w:val="00310814"/>
    <w:rsid w:val="003131F9"/>
    <w:rsid w:val="0031391A"/>
    <w:rsid w:val="00314C28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27359"/>
    <w:rsid w:val="00331AFF"/>
    <w:rsid w:val="00332185"/>
    <w:rsid w:val="00332C1C"/>
    <w:rsid w:val="00340FD7"/>
    <w:rsid w:val="00342A27"/>
    <w:rsid w:val="0034662E"/>
    <w:rsid w:val="0034784B"/>
    <w:rsid w:val="003512EB"/>
    <w:rsid w:val="003577F4"/>
    <w:rsid w:val="00360E0A"/>
    <w:rsid w:val="00361251"/>
    <w:rsid w:val="0036146A"/>
    <w:rsid w:val="00372467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11D5"/>
    <w:rsid w:val="003A4259"/>
    <w:rsid w:val="003A4F03"/>
    <w:rsid w:val="003A5408"/>
    <w:rsid w:val="003B2C67"/>
    <w:rsid w:val="003B5358"/>
    <w:rsid w:val="003C1BD0"/>
    <w:rsid w:val="003C2227"/>
    <w:rsid w:val="003C2E0D"/>
    <w:rsid w:val="003C4F70"/>
    <w:rsid w:val="003C5110"/>
    <w:rsid w:val="003C7ED3"/>
    <w:rsid w:val="003D0422"/>
    <w:rsid w:val="003D3215"/>
    <w:rsid w:val="003D6141"/>
    <w:rsid w:val="003D695E"/>
    <w:rsid w:val="003E0B81"/>
    <w:rsid w:val="003E1778"/>
    <w:rsid w:val="003E3090"/>
    <w:rsid w:val="003E6010"/>
    <w:rsid w:val="003E628F"/>
    <w:rsid w:val="003F0179"/>
    <w:rsid w:val="003F0180"/>
    <w:rsid w:val="003F31E2"/>
    <w:rsid w:val="003F6EB7"/>
    <w:rsid w:val="00401970"/>
    <w:rsid w:val="0040572F"/>
    <w:rsid w:val="00406D26"/>
    <w:rsid w:val="00407E81"/>
    <w:rsid w:val="00411D2B"/>
    <w:rsid w:val="00413D42"/>
    <w:rsid w:val="004142B5"/>
    <w:rsid w:val="004169EA"/>
    <w:rsid w:val="00417FEF"/>
    <w:rsid w:val="00420CC4"/>
    <w:rsid w:val="0042162D"/>
    <w:rsid w:val="00422449"/>
    <w:rsid w:val="00425FC1"/>
    <w:rsid w:val="00425FE4"/>
    <w:rsid w:val="004408EC"/>
    <w:rsid w:val="00441651"/>
    <w:rsid w:val="00441DA6"/>
    <w:rsid w:val="0044276E"/>
    <w:rsid w:val="00442BB9"/>
    <w:rsid w:val="00443414"/>
    <w:rsid w:val="004435A2"/>
    <w:rsid w:val="00444107"/>
    <w:rsid w:val="004500CD"/>
    <w:rsid w:val="004502CF"/>
    <w:rsid w:val="00452B8C"/>
    <w:rsid w:val="00455F8B"/>
    <w:rsid w:val="004568B4"/>
    <w:rsid w:val="00457605"/>
    <w:rsid w:val="004607EF"/>
    <w:rsid w:val="00461993"/>
    <w:rsid w:val="004622F8"/>
    <w:rsid w:val="00462345"/>
    <w:rsid w:val="004712B6"/>
    <w:rsid w:val="004713CC"/>
    <w:rsid w:val="00471666"/>
    <w:rsid w:val="00473BEC"/>
    <w:rsid w:val="00474773"/>
    <w:rsid w:val="004758BC"/>
    <w:rsid w:val="004761BB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59D"/>
    <w:rsid w:val="0049721A"/>
    <w:rsid w:val="004A42C9"/>
    <w:rsid w:val="004A641E"/>
    <w:rsid w:val="004A767C"/>
    <w:rsid w:val="004B2B57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6476"/>
    <w:rsid w:val="004F2B79"/>
    <w:rsid w:val="004F7D4D"/>
    <w:rsid w:val="004F7EDE"/>
    <w:rsid w:val="00503A77"/>
    <w:rsid w:val="00503F30"/>
    <w:rsid w:val="005051AD"/>
    <w:rsid w:val="005118E7"/>
    <w:rsid w:val="00512D53"/>
    <w:rsid w:val="00515963"/>
    <w:rsid w:val="0051738A"/>
    <w:rsid w:val="00521A55"/>
    <w:rsid w:val="00522CFA"/>
    <w:rsid w:val="005233C9"/>
    <w:rsid w:val="00525B7B"/>
    <w:rsid w:val="005307BE"/>
    <w:rsid w:val="00533C71"/>
    <w:rsid w:val="00535B61"/>
    <w:rsid w:val="00535D8B"/>
    <w:rsid w:val="00546487"/>
    <w:rsid w:val="00547D10"/>
    <w:rsid w:val="00550BA5"/>
    <w:rsid w:val="005511D1"/>
    <w:rsid w:val="0055226D"/>
    <w:rsid w:val="0055297F"/>
    <w:rsid w:val="00553716"/>
    <w:rsid w:val="00556CD1"/>
    <w:rsid w:val="0056160E"/>
    <w:rsid w:val="005624AA"/>
    <w:rsid w:val="00563C15"/>
    <w:rsid w:val="00564C95"/>
    <w:rsid w:val="00565421"/>
    <w:rsid w:val="00565533"/>
    <w:rsid w:val="005656AD"/>
    <w:rsid w:val="005657A8"/>
    <w:rsid w:val="00566004"/>
    <w:rsid w:val="00566D95"/>
    <w:rsid w:val="00570842"/>
    <w:rsid w:val="0057412C"/>
    <w:rsid w:val="00585C86"/>
    <w:rsid w:val="00590D81"/>
    <w:rsid w:val="00591411"/>
    <w:rsid w:val="00591638"/>
    <w:rsid w:val="00592091"/>
    <w:rsid w:val="0059251D"/>
    <w:rsid w:val="00592F65"/>
    <w:rsid w:val="005A4CEA"/>
    <w:rsid w:val="005A694C"/>
    <w:rsid w:val="005B0DB5"/>
    <w:rsid w:val="005B1253"/>
    <w:rsid w:val="005B1F35"/>
    <w:rsid w:val="005B2648"/>
    <w:rsid w:val="005B26D1"/>
    <w:rsid w:val="005B2C41"/>
    <w:rsid w:val="005B5BB2"/>
    <w:rsid w:val="005B7209"/>
    <w:rsid w:val="005C1A72"/>
    <w:rsid w:val="005C28BB"/>
    <w:rsid w:val="005C59FB"/>
    <w:rsid w:val="005D1576"/>
    <w:rsid w:val="005D6EA5"/>
    <w:rsid w:val="005D758E"/>
    <w:rsid w:val="005D7649"/>
    <w:rsid w:val="005E4691"/>
    <w:rsid w:val="005E4CBC"/>
    <w:rsid w:val="005E5C17"/>
    <w:rsid w:val="005E675F"/>
    <w:rsid w:val="005F6446"/>
    <w:rsid w:val="005F7003"/>
    <w:rsid w:val="005F7D82"/>
    <w:rsid w:val="006020E5"/>
    <w:rsid w:val="00604828"/>
    <w:rsid w:val="00605AD8"/>
    <w:rsid w:val="0060646B"/>
    <w:rsid w:val="00607117"/>
    <w:rsid w:val="0061436E"/>
    <w:rsid w:val="00614B24"/>
    <w:rsid w:val="006156C2"/>
    <w:rsid w:val="0061580A"/>
    <w:rsid w:val="00617A70"/>
    <w:rsid w:val="006224D1"/>
    <w:rsid w:val="006234B3"/>
    <w:rsid w:val="006237C1"/>
    <w:rsid w:val="00624686"/>
    <w:rsid w:val="00624975"/>
    <w:rsid w:val="00630555"/>
    <w:rsid w:val="006305ED"/>
    <w:rsid w:val="0064125F"/>
    <w:rsid w:val="00641D4C"/>
    <w:rsid w:val="00644786"/>
    <w:rsid w:val="00647804"/>
    <w:rsid w:val="0065294E"/>
    <w:rsid w:val="00652A0C"/>
    <w:rsid w:val="00657A7C"/>
    <w:rsid w:val="00662000"/>
    <w:rsid w:val="00663C3D"/>
    <w:rsid w:val="00664C4C"/>
    <w:rsid w:val="00666F59"/>
    <w:rsid w:val="00670022"/>
    <w:rsid w:val="0067055E"/>
    <w:rsid w:val="00670CAB"/>
    <w:rsid w:val="00671CC5"/>
    <w:rsid w:val="00674302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7CD1"/>
    <w:rsid w:val="006A05D1"/>
    <w:rsid w:val="006A3A06"/>
    <w:rsid w:val="006B1E3C"/>
    <w:rsid w:val="006B2870"/>
    <w:rsid w:val="006B4671"/>
    <w:rsid w:val="006B60A6"/>
    <w:rsid w:val="006C29E8"/>
    <w:rsid w:val="006C325B"/>
    <w:rsid w:val="006D1444"/>
    <w:rsid w:val="006D2FBA"/>
    <w:rsid w:val="006D4A8F"/>
    <w:rsid w:val="006D589D"/>
    <w:rsid w:val="006D5D83"/>
    <w:rsid w:val="006E33A5"/>
    <w:rsid w:val="006E4CAF"/>
    <w:rsid w:val="006E4D84"/>
    <w:rsid w:val="006E63B9"/>
    <w:rsid w:val="006F66A0"/>
    <w:rsid w:val="006F7178"/>
    <w:rsid w:val="006F76BA"/>
    <w:rsid w:val="00703E63"/>
    <w:rsid w:val="007049D8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6420C"/>
    <w:rsid w:val="007661E0"/>
    <w:rsid w:val="007667A3"/>
    <w:rsid w:val="00767FA1"/>
    <w:rsid w:val="00770DA2"/>
    <w:rsid w:val="00772033"/>
    <w:rsid w:val="0077399D"/>
    <w:rsid w:val="0077490A"/>
    <w:rsid w:val="00776928"/>
    <w:rsid w:val="00776AA7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4080"/>
    <w:rsid w:val="007A56D4"/>
    <w:rsid w:val="007A657A"/>
    <w:rsid w:val="007A7465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68D9"/>
    <w:rsid w:val="007E797E"/>
    <w:rsid w:val="007F11D5"/>
    <w:rsid w:val="007F54FE"/>
    <w:rsid w:val="00807C05"/>
    <w:rsid w:val="008100EC"/>
    <w:rsid w:val="00812321"/>
    <w:rsid w:val="00813FBC"/>
    <w:rsid w:val="008147D0"/>
    <w:rsid w:val="008148A8"/>
    <w:rsid w:val="00817174"/>
    <w:rsid w:val="00820318"/>
    <w:rsid w:val="008206D0"/>
    <w:rsid w:val="008225C2"/>
    <w:rsid w:val="00824344"/>
    <w:rsid w:val="00824834"/>
    <w:rsid w:val="00825A64"/>
    <w:rsid w:val="00830E03"/>
    <w:rsid w:val="00832B56"/>
    <w:rsid w:val="00842A1B"/>
    <w:rsid w:val="0085130D"/>
    <w:rsid w:val="0085476A"/>
    <w:rsid w:val="00855EBD"/>
    <w:rsid w:val="00856FAB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469"/>
    <w:rsid w:val="008746ED"/>
    <w:rsid w:val="00875AD1"/>
    <w:rsid w:val="00876EDA"/>
    <w:rsid w:val="0087746F"/>
    <w:rsid w:val="00882587"/>
    <w:rsid w:val="008825AA"/>
    <w:rsid w:val="00886636"/>
    <w:rsid w:val="00887829"/>
    <w:rsid w:val="00887B0D"/>
    <w:rsid w:val="00890FFF"/>
    <w:rsid w:val="0089526D"/>
    <w:rsid w:val="008A3239"/>
    <w:rsid w:val="008A3AFB"/>
    <w:rsid w:val="008A49DD"/>
    <w:rsid w:val="008A5132"/>
    <w:rsid w:val="008A5861"/>
    <w:rsid w:val="008A76C0"/>
    <w:rsid w:val="008A7F62"/>
    <w:rsid w:val="008B1D64"/>
    <w:rsid w:val="008C5BAF"/>
    <w:rsid w:val="008C686B"/>
    <w:rsid w:val="008D00AF"/>
    <w:rsid w:val="008D08F6"/>
    <w:rsid w:val="008D10C3"/>
    <w:rsid w:val="008D291B"/>
    <w:rsid w:val="008D397C"/>
    <w:rsid w:val="008D401F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10007"/>
    <w:rsid w:val="00911426"/>
    <w:rsid w:val="00912585"/>
    <w:rsid w:val="00926044"/>
    <w:rsid w:val="00926AEF"/>
    <w:rsid w:val="0092797C"/>
    <w:rsid w:val="00934B15"/>
    <w:rsid w:val="009356B5"/>
    <w:rsid w:val="00937C86"/>
    <w:rsid w:val="0094071F"/>
    <w:rsid w:val="00942985"/>
    <w:rsid w:val="00944B43"/>
    <w:rsid w:val="00947699"/>
    <w:rsid w:val="0095230B"/>
    <w:rsid w:val="00962300"/>
    <w:rsid w:val="0097089F"/>
    <w:rsid w:val="009761BF"/>
    <w:rsid w:val="009807F7"/>
    <w:rsid w:val="00985695"/>
    <w:rsid w:val="0098594C"/>
    <w:rsid w:val="00985F3A"/>
    <w:rsid w:val="00987172"/>
    <w:rsid w:val="009A08D0"/>
    <w:rsid w:val="009A169C"/>
    <w:rsid w:val="009A2667"/>
    <w:rsid w:val="009A4AE4"/>
    <w:rsid w:val="009B14D9"/>
    <w:rsid w:val="009B25C7"/>
    <w:rsid w:val="009B42F0"/>
    <w:rsid w:val="009B45E8"/>
    <w:rsid w:val="009C1B7A"/>
    <w:rsid w:val="009C413D"/>
    <w:rsid w:val="009C5643"/>
    <w:rsid w:val="009C5701"/>
    <w:rsid w:val="009C5C37"/>
    <w:rsid w:val="009D04FA"/>
    <w:rsid w:val="009D17D2"/>
    <w:rsid w:val="009D22E9"/>
    <w:rsid w:val="009D2F83"/>
    <w:rsid w:val="009D3D4C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74E6"/>
    <w:rsid w:val="00A409B4"/>
    <w:rsid w:val="00A43230"/>
    <w:rsid w:val="00A44879"/>
    <w:rsid w:val="00A46643"/>
    <w:rsid w:val="00A475F2"/>
    <w:rsid w:val="00A520D6"/>
    <w:rsid w:val="00A5222D"/>
    <w:rsid w:val="00A56EB8"/>
    <w:rsid w:val="00A61A02"/>
    <w:rsid w:val="00A629FB"/>
    <w:rsid w:val="00A65F7F"/>
    <w:rsid w:val="00A6648A"/>
    <w:rsid w:val="00A67A02"/>
    <w:rsid w:val="00A70BEA"/>
    <w:rsid w:val="00A71E97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66E5"/>
    <w:rsid w:val="00AB1F29"/>
    <w:rsid w:val="00AC0097"/>
    <w:rsid w:val="00AC5B87"/>
    <w:rsid w:val="00AC6A60"/>
    <w:rsid w:val="00AC7AD6"/>
    <w:rsid w:val="00AD0BCC"/>
    <w:rsid w:val="00AD0F5C"/>
    <w:rsid w:val="00AD24D9"/>
    <w:rsid w:val="00AD3CC2"/>
    <w:rsid w:val="00AD3E07"/>
    <w:rsid w:val="00AD5EDA"/>
    <w:rsid w:val="00AE08A5"/>
    <w:rsid w:val="00AE0FD2"/>
    <w:rsid w:val="00AE1BEF"/>
    <w:rsid w:val="00AE31D0"/>
    <w:rsid w:val="00AE453D"/>
    <w:rsid w:val="00AE53DB"/>
    <w:rsid w:val="00AE5734"/>
    <w:rsid w:val="00AF0182"/>
    <w:rsid w:val="00AF0440"/>
    <w:rsid w:val="00AF3431"/>
    <w:rsid w:val="00AF641C"/>
    <w:rsid w:val="00AF706F"/>
    <w:rsid w:val="00B00D0B"/>
    <w:rsid w:val="00B01EF8"/>
    <w:rsid w:val="00B02ABE"/>
    <w:rsid w:val="00B04AA4"/>
    <w:rsid w:val="00B05EA8"/>
    <w:rsid w:val="00B067C6"/>
    <w:rsid w:val="00B116B2"/>
    <w:rsid w:val="00B13E22"/>
    <w:rsid w:val="00B16256"/>
    <w:rsid w:val="00B17CFD"/>
    <w:rsid w:val="00B20705"/>
    <w:rsid w:val="00B20883"/>
    <w:rsid w:val="00B22521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5D31"/>
    <w:rsid w:val="00B60380"/>
    <w:rsid w:val="00B60B4E"/>
    <w:rsid w:val="00B6246F"/>
    <w:rsid w:val="00B63889"/>
    <w:rsid w:val="00B7167A"/>
    <w:rsid w:val="00B7304C"/>
    <w:rsid w:val="00B7521C"/>
    <w:rsid w:val="00B846E0"/>
    <w:rsid w:val="00B860AE"/>
    <w:rsid w:val="00B86670"/>
    <w:rsid w:val="00B9025E"/>
    <w:rsid w:val="00B90E3D"/>
    <w:rsid w:val="00B953C5"/>
    <w:rsid w:val="00B959AB"/>
    <w:rsid w:val="00B96F71"/>
    <w:rsid w:val="00BA1FE9"/>
    <w:rsid w:val="00BA2309"/>
    <w:rsid w:val="00BA77AF"/>
    <w:rsid w:val="00BA7AAE"/>
    <w:rsid w:val="00BB3216"/>
    <w:rsid w:val="00BB3BD0"/>
    <w:rsid w:val="00BB53DC"/>
    <w:rsid w:val="00BB634C"/>
    <w:rsid w:val="00BB7877"/>
    <w:rsid w:val="00BB7E2C"/>
    <w:rsid w:val="00BC008C"/>
    <w:rsid w:val="00BC0190"/>
    <w:rsid w:val="00BC37C9"/>
    <w:rsid w:val="00BC5D92"/>
    <w:rsid w:val="00BC6ADD"/>
    <w:rsid w:val="00BC6C8E"/>
    <w:rsid w:val="00BD2360"/>
    <w:rsid w:val="00BD3830"/>
    <w:rsid w:val="00BD41A2"/>
    <w:rsid w:val="00BD4BCF"/>
    <w:rsid w:val="00BE22BE"/>
    <w:rsid w:val="00BE60B7"/>
    <w:rsid w:val="00BF0320"/>
    <w:rsid w:val="00BF0A9E"/>
    <w:rsid w:val="00BF2BD9"/>
    <w:rsid w:val="00BF3B04"/>
    <w:rsid w:val="00C037A2"/>
    <w:rsid w:val="00C06245"/>
    <w:rsid w:val="00C119E8"/>
    <w:rsid w:val="00C13F66"/>
    <w:rsid w:val="00C1497F"/>
    <w:rsid w:val="00C23681"/>
    <w:rsid w:val="00C23F96"/>
    <w:rsid w:val="00C27AD2"/>
    <w:rsid w:val="00C31CF4"/>
    <w:rsid w:val="00C3200A"/>
    <w:rsid w:val="00C33E85"/>
    <w:rsid w:val="00C34D00"/>
    <w:rsid w:val="00C35231"/>
    <w:rsid w:val="00C35DCC"/>
    <w:rsid w:val="00C40411"/>
    <w:rsid w:val="00C4188D"/>
    <w:rsid w:val="00C468EA"/>
    <w:rsid w:val="00C50EC8"/>
    <w:rsid w:val="00C5140A"/>
    <w:rsid w:val="00C6026B"/>
    <w:rsid w:val="00C616DD"/>
    <w:rsid w:val="00C63D7E"/>
    <w:rsid w:val="00C648AF"/>
    <w:rsid w:val="00C70E47"/>
    <w:rsid w:val="00C7212F"/>
    <w:rsid w:val="00C7237D"/>
    <w:rsid w:val="00C748BF"/>
    <w:rsid w:val="00C76265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3AA5"/>
    <w:rsid w:val="00CB1B5E"/>
    <w:rsid w:val="00CB24DC"/>
    <w:rsid w:val="00CB2811"/>
    <w:rsid w:val="00CB2DF1"/>
    <w:rsid w:val="00CB30A2"/>
    <w:rsid w:val="00CB4D3A"/>
    <w:rsid w:val="00CB65BA"/>
    <w:rsid w:val="00CB6FFA"/>
    <w:rsid w:val="00CC0314"/>
    <w:rsid w:val="00CC0355"/>
    <w:rsid w:val="00CC0525"/>
    <w:rsid w:val="00CC223B"/>
    <w:rsid w:val="00CC7102"/>
    <w:rsid w:val="00CD280A"/>
    <w:rsid w:val="00CD3803"/>
    <w:rsid w:val="00CD6876"/>
    <w:rsid w:val="00CD6FEF"/>
    <w:rsid w:val="00CE0698"/>
    <w:rsid w:val="00CE4D5C"/>
    <w:rsid w:val="00CE50BB"/>
    <w:rsid w:val="00CE710B"/>
    <w:rsid w:val="00CE7806"/>
    <w:rsid w:val="00CF0131"/>
    <w:rsid w:val="00CF3D1D"/>
    <w:rsid w:val="00CF7ADD"/>
    <w:rsid w:val="00D05B82"/>
    <w:rsid w:val="00D11254"/>
    <w:rsid w:val="00D15DAC"/>
    <w:rsid w:val="00D164C3"/>
    <w:rsid w:val="00D20422"/>
    <w:rsid w:val="00D2086A"/>
    <w:rsid w:val="00D21AD9"/>
    <w:rsid w:val="00D231EA"/>
    <w:rsid w:val="00D23B5B"/>
    <w:rsid w:val="00D26EF6"/>
    <w:rsid w:val="00D273E1"/>
    <w:rsid w:val="00D31FB1"/>
    <w:rsid w:val="00D33C54"/>
    <w:rsid w:val="00D3497A"/>
    <w:rsid w:val="00D34FF7"/>
    <w:rsid w:val="00D41BDE"/>
    <w:rsid w:val="00D501DD"/>
    <w:rsid w:val="00D51AE3"/>
    <w:rsid w:val="00D57EBF"/>
    <w:rsid w:val="00D60EFB"/>
    <w:rsid w:val="00D613DA"/>
    <w:rsid w:val="00D65AE5"/>
    <w:rsid w:val="00D67791"/>
    <w:rsid w:val="00D74EAE"/>
    <w:rsid w:val="00D85BB2"/>
    <w:rsid w:val="00D85E7C"/>
    <w:rsid w:val="00D911F4"/>
    <w:rsid w:val="00D92823"/>
    <w:rsid w:val="00DA1E0A"/>
    <w:rsid w:val="00DA275C"/>
    <w:rsid w:val="00DA2B12"/>
    <w:rsid w:val="00DA38CB"/>
    <w:rsid w:val="00DA3F2A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781C"/>
    <w:rsid w:val="00E07D4B"/>
    <w:rsid w:val="00E11206"/>
    <w:rsid w:val="00E1381D"/>
    <w:rsid w:val="00E20AC1"/>
    <w:rsid w:val="00E21F40"/>
    <w:rsid w:val="00E26823"/>
    <w:rsid w:val="00E30276"/>
    <w:rsid w:val="00E32D9C"/>
    <w:rsid w:val="00E37A39"/>
    <w:rsid w:val="00E41D84"/>
    <w:rsid w:val="00E42219"/>
    <w:rsid w:val="00E42976"/>
    <w:rsid w:val="00E433FC"/>
    <w:rsid w:val="00E43726"/>
    <w:rsid w:val="00E5150F"/>
    <w:rsid w:val="00E5244B"/>
    <w:rsid w:val="00E574DB"/>
    <w:rsid w:val="00E57C5A"/>
    <w:rsid w:val="00E615E6"/>
    <w:rsid w:val="00E62197"/>
    <w:rsid w:val="00E64883"/>
    <w:rsid w:val="00E67298"/>
    <w:rsid w:val="00E70621"/>
    <w:rsid w:val="00E70E49"/>
    <w:rsid w:val="00E70F29"/>
    <w:rsid w:val="00E7548C"/>
    <w:rsid w:val="00E773D5"/>
    <w:rsid w:val="00E81E84"/>
    <w:rsid w:val="00E85E04"/>
    <w:rsid w:val="00E94BCD"/>
    <w:rsid w:val="00E97526"/>
    <w:rsid w:val="00EA0784"/>
    <w:rsid w:val="00EA1264"/>
    <w:rsid w:val="00EA1B18"/>
    <w:rsid w:val="00EA407A"/>
    <w:rsid w:val="00EB11E9"/>
    <w:rsid w:val="00EB46F7"/>
    <w:rsid w:val="00EB4A30"/>
    <w:rsid w:val="00EB56C6"/>
    <w:rsid w:val="00EC078C"/>
    <w:rsid w:val="00EC6F19"/>
    <w:rsid w:val="00EC7B46"/>
    <w:rsid w:val="00ED046C"/>
    <w:rsid w:val="00ED14C8"/>
    <w:rsid w:val="00ED15F1"/>
    <w:rsid w:val="00ED1E37"/>
    <w:rsid w:val="00EE10AA"/>
    <w:rsid w:val="00EE1A33"/>
    <w:rsid w:val="00EE3149"/>
    <w:rsid w:val="00EE34E5"/>
    <w:rsid w:val="00EF06F2"/>
    <w:rsid w:val="00EF09A7"/>
    <w:rsid w:val="00EF1300"/>
    <w:rsid w:val="00EF1C3D"/>
    <w:rsid w:val="00F01FAC"/>
    <w:rsid w:val="00F03A5A"/>
    <w:rsid w:val="00F06492"/>
    <w:rsid w:val="00F0744B"/>
    <w:rsid w:val="00F118A4"/>
    <w:rsid w:val="00F11B95"/>
    <w:rsid w:val="00F17698"/>
    <w:rsid w:val="00F2042E"/>
    <w:rsid w:val="00F2386F"/>
    <w:rsid w:val="00F24E2B"/>
    <w:rsid w:val="00F30366"/>
    <w:rsid w:val="00F35A43"/>
    <w:rsid w:val="00F36596"/>
    <w:rsid w:val="00F402CD"/>
    <w:rsid w:val="00F42BE6"/>
    <w:rsid w:val="00F43B17"/>
    <w:rsid w:val="00F451B2"/>
    <w:rsid w:val="00F507DE"/>
    <w:rsid w:val="00F52323"/>
    <w:rsid w:val="00F53FA0"/>
    <w:rsid w:val="00F6039B"/>
    <w:rsid w:val="00F62A9F"/>
    <w:rsid w:val="00F650FD"/>
    <w:rsid w:val="00F65BF6"/>
    <w:rsid w:val="00F67306"/>
    <w:rsid w:val="00F71504"/>
    <w:rsid w:val="00F75E19"/>
    <w:rsid w:val="00F771A5"/>
    <w:rsid w:val="00F7736D"/>
    <w:rsid w:val="00F8019A"/>
    <w:rsid w:val="00F85A3F"/>
    <w:rsid w:val="00F85D63"/>
    <w:rsid w:val="00F90633"/>
    <w:rsid w:val="00F91BD0"/>
    <w:rsid w:val="00F92C65"/>
    <w:rsid w:val="00F94527"/>
    <w:rsid w:val="00F97465"/>
    <w:rsid w:val="00FA019E"/>
    <w:rsid w:val="00FA0313"/>
    <w:rsid w:val="00FB0F35"/>
    <w:rsid w:val="00FB36ED"/>
    <w:rsid w:val="00FB6975"/>
    <w:rsid w:val="00FC05B4"/>
    <w:rsid w:val="00FC1336"/>
    <w:rsid w:val="00FC62DC"/>
    <w:rsid w:val="00FC6542"/>
    <w:rsid w:val="00FC7AB0"/>
    <w:rsid w:val="00FC7DCE"/>
    <w:rsid w:val="00FD3327"/>
    <w:rsid w:val="00FD40A0"/>
    <w:rsid w:val="00FE0320"/>
    <w:rsid w:val="00FE6965"/>
    <w:rsid w:val="00FE7F9C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o:colormenu v:ext="edit" fillcolor="none"/>
    </o:shapedefaults>
    <o:shapelayout v:ext="edit">
      <o:idmap v:ext="edit" data="1"/>
    </o:shapelayout>
  </w:shapeDefaults>
  <w:decimalSymbol w:val=","/>
  <w:listSeparator w:val=";"/>
  <w14:docId w14:val="6854B159"/>
  <w15:docId w15:val="{6278C5F1-4A8C-450C-B4FA-B34DE149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paragraph" w:styleId="Revisione">
    <w:name w:val="Revision"/>
    <w:hidden/>
    <w:uiPriority w:val="99"/>
    <w:semiHidden/>
    <w:rsid w:val="00887829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622EF-5FCE-4F85-8B44-38C0751C9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</Template>
  <TotalTime>69</TotalTime>
  <Pages>6</Pages>
  <Words>1024</Words>
  <Characters>9624</Characters>
  <Application>Microsoft Office Word</Application>
  <DocSecurity>0</DocSecurity>
  <Lines>80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10627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PESARINI MARCO</cp:lastModifiedBy>
  <cp:revision>15</cp:revision>
  <cp:lastPrinted>2017-10-25T08:14:00Z</cp:lastPrinted>
  <dcterms:created xsi:type="dcterms:W3CDTF">2022-09-09T15:39:00Z</dcterms:created>
  <dcterms:modified xsi:type="dcterms:W3CDTF">2024-09-16T10:43:00Z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3f5d581e,2cc46eb0,65fab0c0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Uso interno </vt:lpwstr>
  </property>
  <property fmtid="{D5CDD505-2E9C-101B-9397-08002B2CF9AE}" pid="5" name="MSIP_Label_3712ed7a-c3f3-40dd-a6e9-bab62c26469f_Enabled">
    <vt:lpwstr>true</vt:lpwstr>
  </property>
  <property fmtid="{D5CDD505-2E9C-101B-9397-08002B2CF9AE}" pid="6" name="MSIP_Label_3712ed7a-c3f3-40dd-a6e9-bab62c26469f_SetDate">
    <vt:lpwstr>2024-09-16T08:31:34Z</vt:lpwstr>
  </property>
  <property fmtid="{D5CDD505-2E9C-101B-9397-08002B2CF9AE}" pid="7" name="MSIP_Label_3712ed7a-c3f3-40dd-a6e9-bab62c26469f_Method">
    <vt:lpwstr>Standard</vt:lpwstr>
  </property>
  <property fmtid="{D5CDD505-2E9C-101B-9397-08002B2CF9AE}" pid="8" name="MSIP_Label_3712ed7a-c3f3-40dd-a6e9-bab62c26469f_Name">
    <vt:lpwstr>Uso interno</vt:lpwstr>
  </property>
  <property fmtid="{D5CDD505-2E9C-101B-9397-08002B2CF9AE}" pid="9" name="MSIP_Label_3712ed7a-c3f3-40dd-a6e9-bab62c26469f_SiteId">
    <vt:lpwstr>5c13bf6f-11aa-44a8-aac0-fc5ed659c30a</vt:lpwstr>
  </property>
  <property fmtid="{D5CDD505-2E9C-101B-9397-08002B2CF9AE}" pid="10" name="MSIP_Label_3712ed7a-c3f3-40dd-a6e9-bab62c26469f_ActionId">
    <vt:lpwstr>35614404-1ac3-4c29-a0a0-6ecbe990642e</vt:lpwstr>
  </property>
  <property fmtid="{D5CDD505-2E9C-101B-9397-08002B2CF9AE}" pid="11" name="MSIP_Label_3712ed7a-c3f3-40dd-a6e9-bab62c26469f_ContentBits">
    <vt:lpwstr>3</vt:lpwstr>
  </property>
</Properties>
</file>